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9F8A7" w14:textId="77777777" w:rsidR="00FE4935" w:rsidRDefault="00DC6CCB">
      <w:pPr>
        <w:jc w:val="center"/>
        <w:rPr>
          <w:rFonts w:ascii="Calibri" w:eastAsia="Calibri" w:hAnsi="Calibri" w:cs="Calibri"/>
          <w:b/>
        </w:rPr>
      </w:pPr>
      <w:r>
        <w:rPr>
          <w:rFonts w:ascii="Calibri" w:eastAsia="Calibri" w:hAnsi="Calibri" w:cs="Calibri"/>
          <w:b/>
        </w:rPr>
        <w:t>RFP-24-78769</w:t>
      </w:r>
    </w:p>
    <w:p w14:paraId="64A9F8A8" w14:textId="77777777" w:rsidR="00FE4935" w:rsidRDefault="00DC6CCB">
      <w:pPr>
        <w:jc w:val="center"/>
        <w:rPr>
          <w:rFonts w:ascii="Calibri" w:eastAsia="Calibri" w:hAnsi="Calibri" w:cs="Calibri"/>
          <w:b/>
        </w:rPr>
      </w:pPr>
      <w:r>
        <w:rPr>
          <w:rFonts w:ascii="Calibri" w:eastAsia="Calibri" w:hAnsi="Calibri" w:cs="Calibri"/>
          <w:b/>
        </w:rPr>
        <w:t>BUSINESS PROPOSAL</w:t>
      </w:r>
    </w:p>
    <w:p w14:paraId="64A9F8A9" w14:textId="77777777" w:rsidR="00FE4935" w:rsidRDefault="00DC6CCB">
      <w:pPr>
        <w:jc w:val="center"/>
        <w:rPr>
          <w:rFonts w:ascii="Calibri" w:eastAsia="Calibri" w:hAnsi="Calibri" w:cs="Calibri"/>
          <w:b/>
        </w:rPr>
      </w:pPr>
      <w:r>
        <w:rPr>
          <w:rFonts w:ascii="Calibri" w:eastAsia="Calibri" w:hAnsi="Calibri" w:cs="Calibri"/>
          <w:b/>
        </w:rPr>
        <w:t>ATTACHMENT E</w:t>
      </w:r>
    </w:p>
    <w:p w14:paraId="64A9F8AA" w14:textId="77777777" w:rsidR="00FE4935" w:rsidRDefault="00FE4935">
      <w:pPr>
        <w:rPr>
          <w:rFonts w:ascii="Calibri" w:eastAsia="Calibri" w:hAnsi="Calibri" w:cs="Calibri"/>
          <w:b/>
        </w:rPr>
      </w:pPr>
    </w:p>
    <w:p w14:paraId="64A9F8AB" w14:textId="77777777" w:rsidR="00FE4935" w:rsidRDefault="00DC6CCB">
      <w:pPr>
        <w:rPr>
          <w:rFonts w:ascii="Calibri" w:eastAsia="Calibri" w:hAnsi="Calibri" w:cs="Calibri"/>
          <w:b/>
        </w:rPr>
      </w:pPr>
      <w:r>
        <w:rPr>
          <w:rFonts w:ascii="Calibri" w:eastAsia="Calibri" w:hAnsi="Calibri" w:cs="Calibri"/>
          <w:b/>
        </w:rPr>
        <w:t xml:space="preserve">Instructions:  Please provide answers in the shaded areas to all questions.  Reference all attachments in the shaded area.   </w:t>
      </w:r>
    </w:p>
    <w:p w14:paraId="64A9F8AC" w14:textId="77777777" w:rsidR="00FE4935" w:rsidRDefault="00FE4935">
      <w:pPr>
        <w:rPr>
          <w:rFonts w:ascii="Calibri" w:eastAsia="Calibri" w:hAnsi="Calibri" w:cs="Calibri"/>
          <w:b/>
        </w:rPr>
      </w:pPr>
    </w:p>
    <w:p w14:paraId="64A9F8AD" w14:textId="77777777" w:rsidR="00FE4935" w:rsidRDefault="00DC6CCB">
      <w:pPr>
        <w:rPr>
          <w:rFonts w:ascii="Calibri" w:eastAsia="Calibri" w:hAnsi="Calibri" w:cs="Calibri"/>
          <w:b/>
          <w:i/>
        </w:rPr>
      </w:pPr>
      <w:r>
        <w:rPr>
          <w:rFonts w:ascii="Calibri" w:eastAsia="Calibri" w:hAnsi="Calibri" w:cs="Calibri"/>
          <w:b/>
          <w:i/>
        </w:rPr>
        <w:t>Business Proposal</w:t>
      </w:r>
    </w:p>
    <w:p w14:paraId="64A9F8AE" w14:textId="77777777" w:rsidR="00FE4935" w:rsidRDefault="00FE4935">
      <w:pPr>
        <w:rPr>
          <w:rFonts w:ascii="Calibri" w:eastAsia="Calibri" w:hAnsi="Calibri" w:cs="Calibri"/>
        </w:rPr>
      </w:pPr>
    </w:p>
    <w:p w14:paraId="64A9F8AF" w14:textId="77777777" w:rsidR="00FE4935" w:rsidRDefault="00DC6CCB">
      <w:pPr>
        <w:widowControl/>
        <w:numPr>
          <w:ilvl w:val="2"/>
          <w:numId w:val="3"/>
        </w:numPr>
        <w:jc w:val="both"/>
        <w:rPr>
          <w:rFonts w:ascii="Calibri" w:eastAsia="Calibri" w:hAnsi="Calibri" w:cs="Calibri"/>
        </w:rPr>
      </w:pPr>
      <w:r>
        <w:rPr>
          <w:rFonts w:ascii="Calibri" w:eastAsia="Calibri" w:hAnsi="Calibri" w:cs="Calibri"/>
          <w:b/>
        </w:rPr>
        <w:t xml:space="preserve">General </w:t>
      </w:r>
      <w:r>
        <w:rPr>
          <w:rFonts w:ascii="Calibri" w:eastAsia="Calibri" w:hAnsi="Calibri" w:cs="Calibri"/>
          <w:b/>
          <w:color w:val="FF0000"/>
        </w:rPr>
        <w:t>(optional)</w:t>
      </w:r>
      <w:r>
        <w:rPr>
          <w:rFonts w:ascii="Calibri" w:eastAsia="Calibri" w:hAnsi="Calibri" w:cs="Calibri"/>
          <w:b/>
        </w:rPr>
        <w:t xml:space="preserve"> -</w:t>
      </w:r>
      <w:r>
        <w:rPr>
          <w:rFonts w:ascii="Calibri" w:eastAsia="Calibri" w:hAnsi="Calibri" w:cs="Calibri"/>
        </w:rPr>
        <w:t xml:space="preserve"> Please introduce or summarize any information the Respondent deems relevant or important to the State’s successful acquisition of the products and/or services requested in this RFP. </w:t>
      </w:r>
    </w:p>
    <w:tbl>
      <w:tblPr>
        <w:tblStyle w:val="19"/>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FE4935" w14:paraId="64A9F8B2" w14:textId="77777777">
        <w:tc>
          <w:tcPr>
            <w:tcW w:w="8630" w:type="dxa"/>
            <w:shd w:val="clear" w:color="auto" w:fill="FFFF99"/>
          </w:tcPr>
          <w:p w14:paraId="64A9F8B0" w14:textId="40E9D18F" w:rsidR="00FE4935" w:rsidRDefault="00DC6CCB">
            <w:pPr>
              <w:ind w:firstLine="360"/>
              <w:rPr>
                <w:rFonts w:ascii="Calibri" w:eastAsia="Calibri" w:hAnsi="Calibri" w:cs="Calibri"/>
              </w:rPr>
            </w:pPr>
            <w:r>
              <w:rPr>
                <w:rFonts w:ascii="Calibri" w:eastAsia="Calibri" w:hAnsi="Calibri" w:cs="Calibri"/>
              </w:rPr>
              <w:t>As the State’s current vendor providing evidence-based school and community prevention programming in the Southern Region, Youth First, Inc. (YF) is pleased to submit this proposal</w:t>
            </w:r>
            <w:r w:rsidR="004E137A">
              <w:rPr>
                <w:rFonts w:ascii="Calibri" w:eastAsia="Calibri" w:hAnsi="Calibri" w:cs="Calibri"/>
              </w:rPr>
              <w:t xml:space="preserve"> to continue this critical work</w:t>
            </w:r>
            <w:del w:id="0" w:author="Judith Kunst" w:date="2024-03-17T14:11:00Z">
              <w:r w:rsidR="004E137A" w:rsidDel="008A152A">
                <w:rPr>
                  <w:rFonts w:ascii="Calibri" w:eastAsia="Calibri" w:hAnsi="Calibri" w:cs="Calibri"/>
                </w:rPr>
                <w:delText>.</w:delText>
              </w:r>
            </w:del>
            <w:r>
              <w:rPr>
                <w:rFonts w:ascii="Calibri" w:eastAsia="Calibri" w:hAnsi="Calibri" w:cs="Calibri"/>
              </w:rPr>
              <w:t xml:space="preserve">. YF has </w:t>
            </w:r>
            <w:r w:rsidR="004E137A">
              <w:rPr>
                <w:rFonts w:ascii="Calibri" w:eastAsia="Calibri" w:hAnsi="Calibri" w:cs="Calibri"/>
              </w:rPr>
              <w:t xml:space="preserve">22 </w:t>
            </w:r>
            <w:r>
              <w:rPr>
                <w:rFonts w:ascii="Calibri" w:eastAsia="Calibri" w:hAnsi="Calibri" w:cs="Calibri"/>
              </w:rPr>
              <w:t xml:space="preserve">years of experience implementing </w:t>
            </w:r>
            <w:r w:rsidR="004E137A">
              <w:rPr>
                <w:rFonts w:ascii="Calibri" w:eastAsia="Calibri" w:hAnsi="Calibri" w:cs="Calibri"/>
              </w:rPr>
              <w:t xml:space="preserve">evidence-based </w:t>
            </w:r>
            <w:r>
              <w:rPr>
                <w:rFonts w:ascii="Calibri" w:eastAsia="Calibri" w:hAnsi="Calibri" w:cs="Calibri"/>
              </w:rPr>
              <w:t xml:space="preserve">programs and has long been committed to program fidelity and independent evaluations. Over the past </w:t>
            </w:r>
            <w:r w:rsidR="00B70C61">
              <w:rPr>
                <w:rFonts w:ascii="Calibri" w:eastAsia="Calibri" w:hAnsi="Calibri" w:cs="Calibri"/>
              </w:rPr>
              <w:t>four</w:t>
            </w:r>
            <w:r>
              <w:rPr>
                <w:rFonts w:ascii="Calibri" w:eastAsia="Calibri" w:hAnsi="Calibri" w:cs="Calibri"/>
              </w:rPr>
              <w:t xml:space="preserve"> years of its current contract, YF has grown the State’s school-based prevention coverage from nine to 14 counties </w:t>
            </w:r>
            <w:r w:rsidR="004E137A">
              <w:rPr>
                <w:rFonts w:ascii="Calibri" w:eastAsia="Calibri" w:hAnsi="Calibri" w:cs="Calibri"/>
              </w:rPr>
              <w:t xml:space="preserve">and from </w:t>
            </w:r>
            <w:r w:rsidR="00B70C61">
              <w:rPr>
                <w:rFonts w:ascii="Calibri" w:eastAsia="Calibri" w:hAnsi="Calibri" w:cs="Calibri"/>
              </w:rPr>
              <w:t>83</w:t>
            </w:r>
            <w:r w:rsidR="004E137A">
              <w:rPr>
                <w:rFonts w:ascii="Calibri" w:eastAsia="Calibri" w:hAnsi="Calibri" w:cs="Calibri"/>
              </w:rPr>
              <w:t xml:space="preserve"> to </w:t>
            </w:r>
            <w:r w:rsidR="00B70C61">
              <w:rPr>
                <w:rFonts w:ascii="Calibri" w:eastAsia="Calibri" w:hAnsi="Calibri" w:cs="Calibri"/>
              </w:rPr>
              <w:t>119</w:t>
            </w:r>
            <w:r w:rsidR="004E137A">
              <w:rPr>
                <w:rFonts w:ascii="Calibri" w:eastAsia="Calibri" w:hAnsi="Calibri" w:cs="Calibri"/>
              </w:rPr>
              <w:t xml:space="preserve"> schools</w:t>
            </w:r>
            <w:r>
              <w:rPr>
                <w:rFonts w:ascii="Calibri" w:eastAsia="Calibri" w:hAnsi="Calibri" w:cs="Calibri"/>
              </w:rPr>
              <w:t>. This growth demonstrates YF’s experience and familiarity with the region, and, because it was achieved using less than 30¢ of the State’s money for every dollar spent, it demonstrates the agency’s strong fiscal stewardship</w:t>
            </w:r>
            <w:r w:rsidR="008A152A">
              <w:rPr>
                <w:rFonts w:ascii="Calibri" w:eastAsia="Calibri" w:hAnsi="Calibri" w:cs="Calibri"/>
              </w:rPr>
              <w:t xml:space="preserve">, </w:t>
            </w:r>
            <w:r>
              <w:rPr>
                <w:rFonts w:ascii="Calibri" w:eastAsia="Calibri" w:hAnsi="Calibri" w:cs="Calibri"/>
              </w:rPr>
              <w:t>sustainability</w:t>
            </w:r>
            <w:r w:rsidR="008A152A">
              <w:rPr>
                <w:rFonts w:ascii="Calibri" w:eastAsia="Calibri" w:hAnsi="Calibri" w:cs="Calibri"/>
              </w:rPr>
              <w:t>, and scalability</w:t>
            </w:r>
            <w:r>
              <w:rPr>
                <w:rFonts w:ascii="Calibri" w:eastAsia="Calibri" w:hAnsi="Calibri" w:cs="Calibri"/>
              </w:rPr>
              <w:t xml:space="preserve">. </w:t>
            </w:r>
          </w:p>
          <w:p w14:paraId="64A9F8B1" w14:textId="248F5EF5" w:rsidR="00FE4935" w:rsidRDefault="00234D4A" w:rsidP="00234D4A">
            <w:pPr>
              <w:ind w:firstLine="360"/>
              <w:rPr>
                <w:rFonts w:ascii="Arial" w:eastAsia="Arial" w:hAnsi="Arial" w:cs="Arial"/>
              </w:rPr>
            </w:pPr>
            <w:r>
              <w:rPr>
                <w:rFonts w:ascii="Calibri" w:eastAsia="Calibri" w:hAnsi="Calibri" w:cs="Calibri"/>
              </w:rPr>
              <w:t xml:space="preserve">Unserved </w:t>
            </w:r>
            <w:r w:rsidR="00DC6CCB">
              <w:rPr>
                <w:rFonts w:ascii="Calibri" w:eastAsia="Calibri" w:hAnsi="Calibri" w:cs="Calibri"/>
              </w:rPr>
              <w:t xml:space="preserve">Local Education Agencies in the Southern Region </w:t>
            </w:r>
            <w:r>
              <w:rPr>
                <w:rFonts w:ascii="Calibri" w:eastAsia="Calibri" w:hAnsi="Calibri" w:cs="Calibri"/>
              </w:rPr>
              <w:t xml:space="preserve">regularly contact YF to explore the potential for a partnership that would benefit </w:t>
            </w:r>
            <w:r w:rsidR="00DC6CCB">
              <w:rPr>
                <w:rFonts w:ascii="Calibri" w:eastAsia="Calibri" w:hAnsi="Calibri" w:cs="Calibri"/>
              </w:rPr>
              <w:t xml:space="preserve">their students and families. If awarded this contract, </w:t>
            </w:r>
            <w:r>
              <w:rPr>
                <w:rFonts w:ascii="Calibri" w:eastAsia="Calibri" w:hAnsi="Calibri" w:cs="Calibri"/>
              </w:rPr>
              <w:t xml:space="preserve">YF </w:t>
            </w:r>
            <w:r w:rsidR="00DC6CCB">
              <w:rPr>
                <w:rFonts w:ascii="Calibri" w:eastAsia="Calibri" w:hAnsi="Calibri" w:cs="Calibri"/>
              </w:rPr>
              <w:t>would welcome the ability to further assess these communities for additional growth within one or more counties while also assessing our ability to go deeper within existing counties.</w:t>
            </w:r>
            <w:r w:rsidR="00DC6CCB">
              <w:rPr>
                <w:rFonts w:ascii="Arial" w:eastAsia="Arial" w:hAnsi="Arial" w:cs="Arial"/>
              </w:rPr>
              <w:t xml:space="preserve"> </w:t>
            </w:r>
          </w:p>
        </w:tc>
      </w:tr>
    </w:tbl>
    <w:p w14:paraId="64A9F8B3" w14:textId="77777777" w:rsidR="00FE4935" w:rsidRDefault="00FE4935">
      <w:pPr>
        <w:rPr>
          <w:rFonts w:ascii="Calibri" w:eastAsia="Calibri" w:hAnsi="Calibri" w:cs="Calibri"/>
        </w:rPr>
      </w:pPr>
    </w:p>
    <w:p w14:paraId="64A9F8B4" w14:textId="77777777" w:rsidR="00FE4935" w:rsidRDefault="00DC6CCB">
      <w:pPr>
        <w:widowControl/>
        <w:numPr>
          <w:ilvl w:val="2"/>
          <w:numId w:val="3"/>
        </w:numPr>
        <w:jc w:val="both"/>
        <w:rPr>
          <w:rFonts w:ascii="Calibri" w:eastAsia="Calibri" w:hAnsi="Calibri" w:cs="Calibri"/>
        </w:rPr>
      </w:pPr>
      <w:r>
        <w:rPr>
          <w:rFonts w:ascii="Calibri" w:eastAsia="Calibri" w:hAnsi="Calibri" w:cs="Calibri"/>
          <w:b/>
        </w:rPr>
        <w:t xml:space="preserve">Respondent’s Company Structure </w:t>
      </w:r>
      <w:r>
        <w:rPr>
          <w:rFonts w:ascii="Calibri" w:eastAsia="Calibri" w:hAnsi="Calibri" w:cs="Calibri"/>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Style w:val="18"/>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FE4935" w14:paraId="64A9F8B9" w14:textId="77777777">
        <w:tc>
          <w:tcPr>
            <w:tcW w:w="8630" w:type="dxa"/>
            <w:shd w:val="clear" w:color="auto" w:fill="FFFF99"/>
          </w:tcPr>
          <w:p w14:paraId="64A9F8B5" w14:textId="4C682E93" w:rsidR="00FE4935" w:rsidRDefault="00DC6CCB">
            <w:pPr>
              <w:ind w:firstLine="360"/>
              <w:rPr>
                <w:rFonts w:ascii="Calibri" w:eastAsia="Calibri" w:hAnsi="Calibri" w:cs="Calibri"/>
              </w:rPr>
            </w:pPr>
            <w:r>
              <w:rPr>
                <w:rFonts w:ascii="Calibri" w:eastAsia="Calibri" w:hAnsi="Calibri" w:cs="Calibri"/>
              </w:rPr>
              <w:t xml:space="preserve">Founded in Evansville, IN in 1998, YF is a 501(c)(3) charitable organization, incorporated in the state of Indiana (see IRS Determination Letter attached as </w:t>
            </w:r>
            <w:r w:rsidRPr="00395F62">
              <w:rPr>
                <w:rFonts w:ascii="Calibri" w:eastAsia="Calibri" w:hAnsi="Calibri" w:cs="Calibri"/>
                <w:b/>
                <w:bCs/>
              </w:rPr>
              <w:t xml:space="preserve">Exhibit </w:t>
            </w:r>
            <w:r w:rsidR="00544757">
              <w:rPr>
                <w:rFonts w:ascii="Calibri" w:eastAsia="Calibri" w:hAnsi="Calibri" w:cs="Calibri"/>
                <w:b/>
                <w:bCs/>
              </w:rPr>
              <w:t>8</w:t>
            </w:r>
            <w:r>
              <w:rPr>
                <w:rFonts w:ascii="Calibri" w:eastAsia="Calibri" w:hAnsi="Calibri" w:cs="Calibri"/>
              </w:rPr>
              <w:t xml:space="preserve">).  The corporation is organized exclusively for charitable purposes and, according to the corporation’s by-laws (attached as </w:t>
            </w:r>
            <w:r w:rsidRPr="00395F62">
              <w:rPr>
                <w:rFonts w:ascii="Calibri" w:eastAsia="Calibri" w:hAnsi="Calibri" w:cs="Calibri"/>
                <w:b/>
                <w:bCs/>
              </w:rPr>
              <w:t xml:space="preserve">Exhibit </w:t>
            </w:r>
            <w:r w:rsidR="00544757">
              <w:rPr>
                <w:rFonts w:ascii="Calibri" w:eastAsia="Calibri" w:hAnsi="Calibri" w:cs="Calibri"/>
                <w:b/>
                <w:bCs/>
              </w:rPr>
              <w:t>9</w:t>
            </w:r>
            <w:r>
              <w:rPr>
                <w:rFonts w:ascii="Calibri" w:eastAsia="Calibri" w:hAnsi="Calibri" w:cs="Calibri"/>
              </w:rPr>
              <w:t xml:space="preserve">), is “operated exclusively for the purpose of providing substance abuse prevention and intervention programs that will improve overall functioning of area children and families” and with a mission to “strengthen youth and families by providing evidence-based programs that promote </w:t>
            </w:r>
            <w:r>
              <w:rPr>
                <w:rFonts w:ascii="Calibri" w:eastAsia="Calibri" w:hAnsi="Calibri" w:cs="Calibri"/>
              </w:rPr>
              <w:lastRenderedPageBreak/>
              <w:t>mental health, prevent substance misuse, and maximize student success.” Our signature program is a Student Assistance Program that is coupled with the delivery of evidence-based and evidence-informed prevention programs both in-school and out-of-school.</w:t>
            </w:r>
          </w:p>
          <w:p w14:paraId="3E609B67" w14:textId="28901FFA" w:rsidR="00C44798" w:rsidRDefault="00B70C61" w:rsidP="00C44798">
            <w:pPr>
              <w:ind w:firstLine="360"/>
              <w:rPr>
                <w:rFonts w:ascii="Calibri" w:eastAsia="Calibri" w:hAnsi="Calibri" w:cs="Calibri"/>
              </w:rPr>
            </w:pPr>
            <w:r>
              <w:rPr>
                <w:rFonts w:ascii="Calibri" w:eastAsia="Calibri" w:hAnsi="Calibri" w:cs="Calibri"/>
              </w:rPr>
              <w:t>Under the current contract</w:t>
            </w:r>
            <w:r w:rsidR="00A83A56">
              <w:rPr>
                <w:rFonts w:ascii="Calibri" w:eastAsia="Calibri" w:hAnsi="Calibri" w:cs="Calibri"/>
              </w:rPr>
              <w:t xml:space="preserve">, the agency </w:t>
            </w:r>
            <w:r>
              <w:rPr>
                <w:rFonts w:ascii="Calibri" w:eastAsia="Calibri" w:hAnsi="Calibri" w:cs="Calibri"/>
              </w:rPr>
              <w:t xml:space="preserve">is implementing 230 school and community-based evidence-based programs and </w:t>
            </w:r>
            <w:r w:rsidR="00C44798">
              <w:rPr>
                <w:rFonts w:ascii="Calibri" w:eastAsia="Calibri" w:hAnsi="Calibri" w:cs="Calibri"/>
              </w:rPr>
              <w:t>is supervising 88</w:t>
            </w:r>
            <w:r w:rsidR="00A83A56">
              <w:rPr>
                <w:rFonts w:ascii="Calibri" w:eastAsia="Calibri" w:hAnsi="Calibri" w:cs="Calibri"/>
              </w:rPr>
              <w:t xml:space="preserve"> </w:t>
            </w:r>
            <w:r w:rsidR="00C44798">
              <w:rPr>
                <w:rFonts w:ascii="Calibri" w:eastAsia="Calibri" w:hAnsi="Calibri" w:cs="Calibri"/>
              </w:rPr>
              <w:t xml:space="preserve">embedded </w:t>
            </w:r>
            <w:r w:rsidR="00A83A56">
              <w:rPr>
                <w:rFonts w:ascii="Calibri" w:eastAsia="Calibri" w:hAnsi="Calibri" w:cs="Calibri"/>
              </w:rPr>
              <w:t xml:space="preserve">master’s-level mental health professionals in schools across a 14-county service area. </w:t>
            </w:r>
            <w:r w:rsidR="00DC6CCB">
              <w:rPr>
                <w:rFonts w:ascii="Calibri" w:eastAsia="Calibri" w:hAnsi="Calibri" w:cs="Calibri"/>
              </w:rPr>
              <w:t>The Vice President of Programs and Services and five other</w:t>
            </w:r>
            <w:r w:rsidR="00A83A56">
              <w:rPr>
                <w:rFonts w:ascii="Calibri" w:eastAsia="Calibri" w:hAnsi="Calibri" w:cs="Calibri"/>
              </w:rPr>
              <w:t xml:space="preserve"> Licensed Clinical Social Workers </w:t>
            </w:r>
            <w:r w:rsidR="00DC6CCB">
              <w:rPr>
                <w:rFonts w:ascii="Calibri" w:eastAsia="Calibri" w:hAnsi="Calibri" w:cs="Calibri"/>
              </w:rPr>
              <w:t>hire</w:t>
            </w:r>
            <w:r w:rsidR="00A83A56">
              <w:rPr>
                <w:rFonts w:ascii="Calibri" w:eastAsia="Calibri" w:hAnsi="Calibri" w:cs="Calibri"/>
              </w:rPr>
              <w:t xml:space="preserve">, train, and supervise the Student Assistance professionals. The Program Team consists of </w:t>
            </w:r>
            <w:r w:rsidR="00DC6CCB">
              <w:rPr>
                <w:rFonts w:ascii="Calibri" w:eastAsia="Calibri" w:hAnsi="Calibri" w:cs="Calibri"/>
              </w:rPr>
              <w:t>7</w:t>
            </w:r>
            <w:r w:rsidR="00A83A56">
              <w:rPr>
                <w:rFonts w:ascii="Calibri" w:eastAsia="Calibri" w:hAnsi="Calibri" w:cs="Calibri"/>
              </w:rPr>
              <w:t xml:space="preserve"> prevention specialists who </w:t>
            </w:r>
            <w:r w:rsidR="00DC6CCB">
              <w:rPr>
                <w:rFonts w:ascii="Calibri" w:eastAsia="Calibri" w:hAnsi="Calibri" w:cs="Calibri"/>
              </w:rPr>
              <w:t>ensure</w:t>
            </w:r>
            <w:r w:rsidR="00A83A56">
              <w:rPr>
                <w:rFonts w:ascii="Calibri" w:eastAsia="Calibri" w:hAnsi="Calibri" w:cs="Calibri"/>
              </w:rPr>
              <w:t xml:space="preserve"> </w:t>
            </w:r>
            <w:r w:rsidR="00DC6CCB">
              <w:rPr>
                <w:rFonts w:ascii="Calibri" w:eastAsia="Calibri" w:hAnsi="Calibri" w:cs="Calibri"/>
              </w:rPr>
              <w:t>program delivery with fidelity</w:t>
            </w:r>
            <w:r w:rsidR="00A83A56">
              <w:rPr>
                <w:rFonts w:ascii="Calibri" w:eastAsia="Calibri" w:hAnsi="Calibri" w:cs="Calibri"/>
              </w:rPr>
              <w:t xml:space="preserve">. </w:t>
            </w:r>
            <w:r w:rsidR="00C44798" w:rsidRPr="00C44798">
              <w:rPr>
                <w:rFonts w:ascii="Calibri" w:eastAsia="Calibri" w:hAnsi="Calibri" w:cs="Calibri"/>
              </w:rPr>
              <w:t xml:space="preserve">Three of these team members are Certified Prevention Specialists (CPS) and the other four are currently in the process of obtaining their CPS. </w:t>
            </w:r>
            <w:r w:rsidR="00A83A56">
              <w:rPr>
                <w:rFonts w:ascii="Calibri" w:eastAsia="Calibri" w:hAnsi="Calibri" w:cs="Calibri"/>
              </w:rPr>
              <w:t xml:space="preserve">The organization also utilizes 50-75 individuals </w:t>
            </w:r>
            <w:r w:rsidR="00C44798">
              <w:rPr>
                <w:rFonts w:ascii="Calibri" w:eastAsia="Calibri" w:hAnsi="Calibri" w:cs="Calibri"/>
              </w:rPr>
              <w:t xml:space="preserve">annually </w:t>
            </w:r>
            <w:r w:rsidR="00DC6CCB">
              <w:rPr>
                <w:rFonts w:ascii="Calibri" w:eastAsia="Calibri" w:hAnsi="Calibri" w:cs="Calibri"/>
              </w:rPr>
              <w:t xml:space="preserve">who are </w:t>
            </w:r>
            <w:r w:rsidR="00A83A56">
              <w:rPr>
                <w:rFonts w:ascii="Calibri" w:eastAsia="Calibri" w:hAnsi="Calibri" w:cs="Calibri"/>
              </w:rPr>
              <w:t xml:space="preserve">trained and hired on a part-time, </w:t>
            </w:r>
            <w:r w:rsidR="00DC6CCB">
              <w:rPr>
                <w:rFonts w:ascii="Calibri" w:eastAsia="Calibri" w:hAnsi="Calibri" w:cs="Calibri"/>
              </w:rPr>
              <w:t>temporary</w:t>
            </w:r>
            <w:r w:rsidR="00A83A56">
              <w:rPr>
                <w:rFonts w:ascii="Calibri" w:eastAsia="Calibri" w:hAnsi="Calibri" w:cs="Calibri"/>
              </w:rPr>
              <w:t xml:space="preserve"> basis to facilitate or support programs.</w:t>
            </w:r>
            <w:r w:rsidR="00DC6CCB">
              <w:rPr>
                <w:rFonts w:ascii="Calibri" w:eastAsia="Calibri" w:hAnsi="Calibri" w:cs="Calibri"/>
              </w:rPr>
              <w:t xml:space="preserve"> </w:t>
            </w:r>
          </w:p>
          <w:p w14:paraId="22D56B1F" w14:textId="66EA7277" w:rsidR="00C44798" w:rsidRDefault="00DC6CCB" w:rsidP="00C44798">
            <w:pPr>
              <w:ind w:firstLine="360"/>
              <w:rPr>
                <w:rFonts w:ascii="Calibri" w:eastAsia="Calibri" w:hAnsi="Calibri" w:cs="Calibri"/>
              </w:rPr>
            </w:pPr>
            <w:r>
              <w:rPr>
                <w:rFonts w:ascii="Calibri" w:eastAsia="Calibri" w:hAnsi="Calibri" w:cs="Calibri"/>
              </w:rPr>
              <w:t>Youth First is governed by a 36</w:t>
            </w:r>
            <w:r w:rsidR="008A152A">
              <w:rPr>
                <w:rFonts w:ascii="Calibri" w:eastAsia="Calibri" w:hAnsi="Calibri" w:cs="Calibri"/>
              </w:rPr>
              <w:t>-</w:t>
            </w:r>
            <w:r>
              <w:rPr>
                <w:rFonts w:ascii="Calibri" w:eastAsia="Calibri" w:hAnsi="Calibri" w:cs="Calibri"/>
              </w:rPr>
              <w:t xml:space="preserve">member Board of Directors. (A current list is attached as </w:t>
            </w:r>
            <w:r w:rsidRPr="00395F62">
              <w:rPr>
                <w:rFonts w:ascii="Calibri" w:eastAsia="Calibri" w:hAnsi="Calibri" w:cs="Calibri"/>
                <w:b/>
                <w:bCs/>
              </w:rPr>
              <w:t xml:space="preserve">Exhibit </w:t>
            </w:r>
            <w:r w:rsidR="00C44798" w:rsidRPr="00395F62">
              <w:rPr>
                <w:rFonts w:ascii="Calibri" w:eastAsia="Calibri" w:hAnsi="Calibri" w:cs="Calibri"/>
                <w:b/>
                <w:bCs/>
              </w:rPr>
              <w:t>1</w:t>
            </w:r>
            <w:r w:rsidR="00544757">
              <w:rPr>
                <w:rFonts w:ascii="Calibri" w:eastAsia="Calibri" w:hAnsi="Calibri" w:cs="Calibri"/>
                <w:b/>
                <w:bCs/>
              </w:rPr>
              <w:t>0</w:t>
            </w:r>
            <w:r>
              <w:rPr>
                <w:rFonts w:ascii="Calibri" w:eastAsia="Calibri" w:hAnsi="Calibri" w:cs="Calibri"/>
              </w:rPr>
              <w:t xml:space="preserve">.) The Board’s organizational structure includes an Executive Committee and </w:t>
            </w:r>
            <w:r w:rsidR="00A57171">
              <w:rPr>
                <w:rFonts w:ascii="Calibri" w:eastAsia="Calibri" w:hAnsi="Calibri" w:cs="Calibri"/>
              </w:rPr>
              <w:t xml:space="preserve">other </w:t>
            </w:r>
            <w:r>
              <w:rPr>
                <w:rFonts w:ascii="Calibri" w:eastAsia="Calibri" w:hAnsi="Calibri" w:cs="Calibri"/>
              </w:rPr>
              <w:t>standing committees</w:t>
            </w:r>
            <w:r w:rsidR="00A57171">
              <w:rPr>
                <w:rFonts w:ascii="Calibri" w:eastAsia="Calibri" w:hAnsi="Calibri" w:cs="Calibri"/>
              </w:rPr>
              <w:t xml:space="preserve"> which meet </w:t>
            </w:r>
            <w:r w:rsidR="008A152A">
              <w:rPr>
                <w:rFonts w:ascii="Calibri" w:eastAsia="Calibri" w:hAnsi="Calibri" w:cs="Calibri"/>
              </w:rPr>
              <w:t>in between</w:t>
            </w:r>
            <w:r w:rsidR="00A57171">
              <w:rPr>
                <w:rFonts w:ascii="Calibri" w:eastAsia="Calibri" w:hAnsi="Calibri" w:cs="Calibri"/>
              </w:rPr>
              <w:t xml:space="preserve"> Board meetings.</w:t>
            </w:r>
            <w:r>
              <w:rPr>
                <w:rFonts w:ascii="Calibri" w:eastAsia="Calibri" w:hAnsi="Calibri" w:cs="Calibri"/>
              </w:rPr>
              <w:t xml:space="preserve"> The corporation’s governance and committee structure is attached as </w:t>
            </w:r>
            <w:r w:rsidRPr="00395F62">
              <w:rPr>
                <w:rFonts w:ascii="Calibri" w:eastAsia="Calibri" w:hAnsi="Calibri" w:cs="Calibri"/>
                <w:b/>
                <w:bCs/>
              </w:rPr>
              <w:t xml:space="preserve">Exhibit </w:t>
            </w:r>
            <w:r w:rsidR="00C44798" w:rsidRPr="00395F62">
              <w:rPr>
                <w:rFonts w:ascii="Calibri" w:eastAsia="Calibri" w:hAnsi="Calibri" w:cs="Calibri"/>
                <w:b/>
                <w:bCs/>
              </w:rPr>
              <w:t>1</w:t>
            </w:r>
            <w:r w:rsidR="00544757">
              <w:rPr>
                <w:rFonts w:ascii="Calibri" w:eastAsia="Calibri" w:hAnsi="Calibri" w:cs="Calibri"/>
                <w:b/>
                <w:bCs/>
              </w:rPr>
              <w:t>1</w:t>
            </w:r>
            <w:r>
              <w:rPr>
                <w:rFonts w:ascii="Calibri" w:eastAsia="Calibri" w:hAnsi="Calibri" w:cs="Calibri"/>
              </w:rPr>
              <w:t xml:space="preserve">. </w:t>
            </w:r>
          </w:p>
          <w:p w14:paraId="64A9F8B8" w14:textId="76808CCB" w:rsidR="00FE4935" w:rsidRDefault="00A57171" w:rsidP="00C44798">
            <w:pPr>
              <w:ind w:firstLine="360"/>
              <w:rPr>
                <w:rFonts w:ascii="Calibri" w:eastAsia="Calibri" w:hAnsi="Calibri" w:cs="Calibri"/>
              </w:rPr>
            </w:pPr>
            <w:r>
              <w:rPr>
                <w:rFonts w:ascii="Calibri" w:eastAsia="Calibri" w:hAnsi="Calibri" w:cs="Calibri"/>
              </w:rPr>
              <w:t>The Board-appointed President/CEO is responsible for recruiting and leading a high performing, mission-focused, results-driven team to grow and operate an effective, efficient, and ethical organization. Currently,</w:t>
            </w:r>
            <w:r w:rsidR="00DC6CCB">
              <w:rPr>
                <w:rFonts w:ascii="Calibri" w:eastAsia="Calibri" w:hAnsi="Calibri" w:cs="Calibri"/>
              </w:rPr>
              <w:t xml:space="preserve"> 129 regular full-time or part-time employees are organized into the following </w:t>
            </w:r>
            <w:r>
              <w:rPr>
                <w:rFonts w:ascii="Calibri" w:eastAsia="Calibri" w:hAnsi="Calibri" w:cs="Calibri"/>
              </w:rPr>
              <w:t>teams</w:t>
            </w:r>
            <w:r w:rsidR="00DC6CCB">
              <w:rPr>
                <w:rFonts w:ascii="Calibri" w:eastAsia="Calibri" w:hAnsi="Calibri" w:cs="Calibri"/>
              </w:rPr>
              <w:t xml:space="preserve">: Executive Office, Programs &amp; Services, Strategy &amp; Operations, Development, Marketing &amp; Communications, and Human Resources. In addition to the in-school professionals, a total of 36 employees are based </w:t>
            </w:r>
            <w:r>
              <w:rPr>
                <w:rFonts w:ascii="Calibri" w:eastAsia="Calibri" w:hAnsi="Calibri" w:cs="Calibri"/>
              </w:rPr>
              <w:t>out of</w:t>
            </w:r>
            <w:r w:rsidR="00DC6CCB">
              <w:rPr>
                <w:rFonts w:ascii="Calibri" w:eastAsia="Calibri" w:hAnsi="Calibri" w:cs="Calibri"/>
              </w:rPr>
              <w:t xml:space="preserve"> the central office in Evansville, IN. The corporation’s organizational chart is attached as </w:t>
            </w:r>
            <w:r w:rsidR="00DC6CCB" w:rsidRPr="00C44798">
              <w:rPr>
                <w:rFonts w:ascii="Calibri" w:eastAsia="Calibri" w:hAnsi="Calibri" w:cs="Calibri"/>
                <w:b/>
                <w:bCs/>
              </w:rPr>
              <w:t xml:space="preserve">Exhibit </w:t>
            </w:r>
            <w:r w:rsidR="00C44798" w:rsidRPr="00C44798">
              <w:rPr>
                <w:rFonts w:ascii="Calibri" w:eastAsia="Calibri" w:hAnsi="Calibri" w:cs="Calibri"/>
                <w:b/>
                <w:bCs/>
              </w:rPr>
              <w:t>1</w:t>
            </w:r>
            <w:r w:rsidR="00544757">
              <w:rPr>
                <w:rFonts w:ascii="Calibri" w:eastAsia="Calibri" w:hAnsi="Calibri" w:cs="Calibri"/>
                <w:b/>
                <w:bCs/>
              </w:rPr>
              <w:t>2</w:t>
            </w:r>
            <w:r w:rsidR="00DC6CCB">
              <w:rPr>
                <w:rFonts w:ascii="Calibri" w:eastAsia="Calibri" w:hAnsi="Calibri" w:cs="Calibri"/>
              </w:rPr>
              <w:t>.</w:t>
            </w:r>
          </w:p>
        </w:tc>
      </w:tr>
    </w:tbl>
    <w:p w14:paraId="64A9F8BA" w14:textId="77777777" w:rsidR="00FE4935" w:rsidRDefault="00FE4935">
      <w:pPr>
        <w:rPr>
          <w:rFonts w:ascii="Calibri" w:eastAsia="Calibri" w:hAnsi="Calibri" w:cs="Calibri"/>
        </w:rPr>
      </w:pPr>
    </w:p>
    <w:p w14:paraId="64A9F8BB" w14:textId="77777777" w:rsidR="00FE4935" w:rsidRDefault="00DC6CCB">
      <w:pPr>
        <w:widowControl/>
        <w:numPr>
          <w:ilvl w:val="2"/>
          <w:numId w:val="3"/>
        </w:numPr>
        <w:jc w:val="both"/>
        <w:rPr>
          <w:rFonts w:ascii="Calibri" w:eastAsia="Calibri" w:hAnsi="Calibri" w:cs="Calibri"/>
        </w:rPr>
      </w:pPr>
      <w:bookmarkStart w:id="1" w:name="_gjdgxs" w:colFirst="0" w:colLast="0"/>
      <w:bookmarkEnd w:id="1"/>
      <w:r>
        <w:rPr>
          <w:rFonts w:ascii="Calibri" w:eastAsia="Calibri" w:hAnsi="Calibri" w:cs="Calibri"/>
          <w:b/>
        </w:rPr>
        <w:t>Respondent’s Diversity, Equity and Inclusion Information -</w:t>
      </w:r>
      <w:r>
        <w:rPr>
          <w:rFonts w:ascii="Calibri" w:eastAsia="Calibri" w:hAnsi="Calibri" w:cs="Calibri"/>
        </w:rPr>
        <w:t xml:space="preserve"> With the Cabinet appointment of a Chief Equity, Inclusion and Opportunity Officer, on February 1, 2021, the State of Indiana sought to highlight the importance of this issue to the state. Please share leadership plans or efforts to measure and prioritize diversity, equity, and inclusion. Also, what is the demographic compositions of Respondents’ Executive Staff and Board Members, if applicable.  </w:t>
      </w:r>
    </w:p>
    <w:tbl>
      <w:tblPr>
        <w:tblStyle w:val="17"/>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FE4935" w14:paraId="64A9F8BD" w14:textId="77777777">
        <w:tc>
          <w:tcPr>
            <w:tcW w:w="8630" w:type="dxa"/>
            <w:shd w:val="clear" w:color="auto" w:fill="FFFF99"/>
          </w:tcPr>
          <w:p w14:paraId="64A9F8BC" w14:textId="0E1AF5D4" w:rsidR="00FE4935" w:rsidRDefault="00DC6CCB" w:rsidP="00B84820">
            <w:pPr>
              <w:ind w:firstLine="270"/>
              <w:rPr>
                <w:rFonts w:ascii="Arial" w:eastAsia="Arial" w:hAnsi="Arial" w:cs="Arial"/>
              </w:rPr>
            </w:pPr>
            <w:r>
              <w:rPr>
                <w:rFonts w:ascii="Calibri" w:eastAsia="Calibri" w:hAnsi="Calibri" w:cs="Calibri"/>
              </w:rPr>
              <w:t>In alignment with YF</w:t>
            </w:r>
            <w:r w:rsidR="00374B77">
              <w:rPr>
                <w:rFonts w:ascii="Calibri" w:eastAsia="Calibri" w:hAnsi="Calibri" w:cs="Calibri"/>
              </w:rPr>
              <w:t>’s Board-endorsed DEIB</w:t>
            </w:r>
            <w:r>
              <w:rPr>
                <w:rFonts w:ascii="Calibri" w:eastAsia="Calibri" w:hAnsi="Calibri" w:cs="Calibri"/>
              </w:rPr>
              <w:t xml:space="preserve"> statement that “</w:t>
            </w:r>
            <w:r w:rsidR="00374B77">
              <w:rPr>
                <w:rFonts w:ascii="Calibri" w:eastAsia="Calibri" w:hAnsi="Calibri" w:cs="Calibri"/>
              </w:rPr>
              <w:t xml:space="preserve">a </w:t>
            </w:r>
            <w:r>
              <w:rPr>
                <w:rFonts w:ascii="Calibri" w:eastAsia="Calibri" w:hAnsi="Calibri" w:cs="Calibri"/>
              </w:rPr>
              <w:t xml:space="preserve">conscious commitment to diversity, equity, inclusion, and social justice is essential to fulfilling our mission to strengthen youth and families,” the </w:t>
            </w:r>
            <w:r w:rsidR="00374B77">
              <w:rPr>
                <w:rFonts w:ascii="Calibri" w:eastAsia="Calibri" w:hAnsi="Calibri" w:cs="Calibri"/>
              </w:rPr>
              <w:t xml:space="preserve">agency has increased its investment </w:t>
            </w:r>
            <w:r>
              <w:rPr>
                <w:rFonts w:ascii="Calibri" w:eastAsia="Calibri" w:hAnsi="Calibri" w:cs="Calibri"/>
              </w:rPr>
              <w:t xml:space="preserve">in health equity by addressing gaps caused by language barriers. YF </w:t>
            </w:r>
            <w:r w:rsidR="00374B77">
              <w:rPr>
                <w:rFonts w:ascii="Calibri" w:eastAsia="Calibri" w:hAnsi="Calibri" w:cs="Calibri"/>
              </w:rPr>
              <w:t>continues to grow its</w:t>
            </w:r>
            <w:r w:rsidR="00544757">
              <w:rPr>
                <w:rFonts w:ascii="Calibri" w:eastAsia="Calibri" w:hAnsi="Calibri" w:cs="Calibri"/>
              </w:rPr>
              <w:t xml:space="preserve"> </w:t>
            </w:r>
            <w:r>
              <w:rPr>
                <w:rFonts w:ascii="Calibri" w:eastAsia="Calibri" w:hAnsi="Calibri" w:cs="Calibri"/>
              </w:rPr>
              <w:t>Spanish-language program</w:t>
            </w:r>
            <w:r w:rsidR="00374B77">
              <w:rPr>
                <w:rFonts w:ascii="Calibri" w:eastAsia="Calibri" w:hAnsi="Calibri" w:cs="Calibri"/>
              </w:rPr>
              <w:t>s and communications.</w:t>
            </w:r>
            <w:r>
              <w:rPr>
                <w:rFonts w:ascii="Calibri" w:eastAsia="Calibri" w:hAnsi="Calibri" w:cs="Calibri"/>
              </w:rPr>
              <w:t xml:space="preserve"> </w:t>
            </w:r>
            <w:r w:rsidR="00374B77">
              <w:rPr>
                <w:rFonts w:ascii="Calibri" w:eastAsia="Calibri" w:hAnsi="Calibri" w:cs="Calibri"/>
              </w:rPr>
              <w:t xml:space="preserve">It </w:t>
            </w:r>
            <w:r w:rsidR="008C5A82">
              <w:rPr>
                <w:rFonts w:ascii="Calibri" w:eastAsia="Calibri" w:hAnsi="Calibri" w:cs="Calibri"/>
              </w:rPr>
              <w:t xml:space="preserve">also </w:t>
            </w:r>
            <w:r w:rsidR="00374B77">
              <w:rPr>
                <w:rFonts w:ascii="Calibri" w:eastAsia="Calibri" w:hAnsi="Calibri" w:cs="Calibri"/>
              </w:rPr>
              <w:t xml:space="preserve">now </w:t>
            </w:r>
            <w:r>
              <w:rPr>
                <w:rFonts w:ascii="Calibri" w:eastAsia="Calibri" w:hAnsi="Calibri" w:cs="Calibri"/>
              </w:rPr>
              <w:t xml:space="preserve">employs two bilingual Outreach &amp; Engagement Coordinator (O&amp;EC) positions to </w:t>
            </w:r>
            <w:r w:rsidR="00374B77">
              <w:rPr>
                <w:rFonts w:ascii="Calibri" w:eastAsia="Calibri" w:hAnsi="Calibri" w:cs="Calibri"/>
              </w:rPr>
              <w:t xml:space="preserve">better support </w:t>
            </w:r>
            <w:r>
              <w:rPr>
                <w:rFonts w:ascii="Calibri" w:eastAsia="Calibri" w:hAnsi="Calibri" w:cs="Calibri"/>
              </w:rPr>
              <w:t>Latinx students</w:t>
            </w:r>
            <w:r w:rsidR="00374B77">
              <w:rPr>
                <w:rFonts w:ascii="Calibri" w:eastAsia="Calibri" w:hAnsi="Calibri" w:cs="Calibri"/>
              </w:rPr>
              <w:t xml:space="preserve"> and families</w:t>
            </w:r>
            <w:r>
              <w:rPr>
                <w:rFonts w:ascii="Calibri" w:eastAsia="Calibri" w:hAnsi="Calibri" w:cs="Calibri"/>
              </w:rPr>
              <w:t xml:space="preserve">. </w:t>
            </w:r>
            <w:r w:rsidR="00374B77">
              <w:rPr>
                <w:rFonts w:ascii="Calibri" w:eastAsia="Calibri" w:hAnsi="Calibri" w:cs="Calibri"/>
              </w:rPr>
              <w:t xml:space="preserve">Since 2019, YF has utilized a state-funded </w:t>
            </w:r>
            <w:r w:rsidR="006E42AC">
              <w:rPr>
                <w:rFonts w:ascii="Calibri" w:eastAsia="Calibri" w:hAnsi="Calibri" w:cs="Calibri"/>
              </w:rPr>
              <w:t xml:space="preserve">MBE </w:t>
            </w:r>
            <w:r w:rsidR="00374B77">
              <w:rPr>
                <w:rFonts w:ascii="Calibri" w:eastAsia="Calibri" w:hAnsi="Calibri" w:cs="Calibri"/>
              </w:rPr>
              <w:t>subcontractor to provide DEIB trainings and administer the Intercultural Development Inventory</w:t>
            </w:r>
            <w:r w:rsidR="006E42AC">
              <w:rPr>
                <w:rFonts w:ascii="Calibri" w:eastAsia="Calibri" w:hAnsi="Calibri" w:cs="Calibri"/>
              </w:rPr>
              <w:t xml:space="preserve"> to all employees</w:t>
            </w:r>
            <w:r w:rsidR="00374B77">
              <w:rPr>
                <w:rFonts w:ascii="Calibri" w:eastAsia="Calibri" w:hAnsi="Calibri" w:cs="Calibri"/>
              </w:rPr>
              <w:t xml:space="preserve">, which assesses cultural competencies. The assessment and subsequent individual coaching sessions help employees understand their orientation and how to further develop their competencies. Collectively, YF </w:t>
            </w:r>
            <w:r w:rsidR="00374B77">
              <w:rPr>
                <w:rFonts w:ascii="Calibri" w:eastAsia="Calibri" w:hAnsi="Calibri" w:cs="Calibri"/>
              </w:rPr>
              <w:lastRenderedPageBreak/>
              <w:t xml:space="preserve">landed in the middle of the IDI continuum with an orientation of “Minimization.” This suggests we are more comfortable with seeing commonalities, while perhaps overlooking differences. Through the formation of a new DEIB Council, ongoing trainings, and individual development, YF hopes to progress toward the “Acceptance” orientation, which </w:t>
            </w:r>
            <w:r w:rsidR="008C5A82">
              <w:rPr>
                <w:rFonts w:ascii="Calibri" w:eastAsia="Calibri" w:hAnsi="Calibri" w:cs="Calibri"/>
              </w:rPr>
              <w:t xml:space="preserve">also recognizes and values differences. </w:t>
            </w:r>
            <w:r>
              <w:rPr>
                <w:rFonts w:ascii="Calibri" w:eastAsia="Calibri" w:hAnsi="Calibri" w:cs="Calibri"/>
              </w:rPr>
              <w:t xml:space="preserve">Demographically, the YF Board and Executive Staff </w:t>
            </w:r>
            <w:r w:rsidR="00B84820">
              <w:rPr>
                <w:rFonts w:ascii="Calibri" w:eastAsia="Calibri" w:hAnsi="Calibri" w:cs="Calibri"/>
              </w:rPr>
              <w:t>are 9</w:t>
            </w:r>
            <w:r w:rsidR="006E42AC">
              <w:rPr>
                <w:rFonts w:ascii="Calibri" w:eastAsia="Calibri" w:hAnsi="Calibri" w:cs="Calibri"/>
              </w:rPr>
              <w:t>4</w:t>
            </w:r>
            <w:r>
              <w:rPr>
                <w:rFonts w:ascii="Calibri" w:eastAsia="Calibri" w:hAnsi="Calibri" w:cs="Calibri"/>
              </w:rPr>
              <w:t>% non-Hispanic white</w:t>
            </w:r>
            <w:r w:rsidR="006E42AC">
              <w:rPr>
                <w:rFonts w:ascii="Calibri" w:eastAsia="Calibri" w:hAnsi="Calibri" w:cs="Calibri"/>
              </w:rPr>
              <w:t xml:space="preserve"> and 58% female</w:t>
            </w:r>
            <w:r>
              <w:rPr>
                <w:rFonts w:ascii="Calibri" w:eastAsia="Calibri" w:hAnsi="Calibri" w:cs="Calibri"/>
              </w:rPr>
              <w:t>.</w:t>
            </w:r>
          </w:p>
        </w:tc>
      </w:tr>
    </w:tbl>
    <w:p w14:paraId="64A9F8BE" w14:textId="77777777" w:rsidR="00FE4935" w:rsidRDefault="00FE4935">
      <w:pPr>
        <w:widowControl/>
        <w:jc w:val="both"/>
        <w:rPr>
          <w:rFonts w:ascii="Calibri" w:eastAsia="Calibri" w:hAnsi="Calibri" w:cs="Calibri"/>
        </w:rPr>
      </w:pPr>
    </w:p>
    <w:p w14:paraId="64A9F8BF" w14:textId="77777777" w:rsidR="00FE4935" w:rsidRDefault="00DC6CCB">
      <w:pPr>
        <w:widowControl/>
        <w:numPr>
          <w:ilvl w:val="2"/>
          <w:numId w:val="3"/>
        </w:numPr>
        <w:jc w:val="both"/>
        <w:rPr>
          <w:rFonts w:ascii="Calibri" w:eastAsia="Calibri" w:hAnsi="Calibri" w:cs="Calibri"/>
        </w:rPr>
      </w:pPr>
      <w:r>
        <w:rPr>
          <w:rFonts w:ascii="Calibri" w:eastAsia="Calibri" w:hAnsi="Calibri" w:cs="Calibri"/>
          <w:b/>
        </w:rPr>
        <w:t xml:space="preserve">Company Financial Information </w:t>
      </w:r>
      <w:r>
        <w:rPr>
          <w:rFonts w:ascii="Calibri" w:eastAsia="Calibri" w:hAnsi="Calibri" w:cs="Calibri"/>
        </w:rPr>
        <w:t xml:space="preserve">- 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why, and include an income statement and balance sheet, for each of the two most recently completed fiscal years. </w:t>
      </w:r>
    </w:p>
    <w:p w14:paraId="64A9F8C0" w14:textId="77777777" w:rsidR="00FE4935" w:rsidRDefault="00FE4935">
      <w:pPr>
        <w:widowControl/>
        <w:ind w:left="720"/>
        <w:jc w:val="both"/>
        <w:rPr>
          <w:rFonts w:ascii="Calibri" w:eastAsia="Calibri" w:hAnsi="Calibri" w:cs="Calibri"/>
        </w:rPr>
      </w:pPr>
    </w:p>
    <w:p w14:paraId="64A9F8C1" w14:textId="77777777" w:rsidR="00FE4935" w:rsidRDefault="00DC6CCB">
      <w:pPr>
        <w:widowControl/>
        <w:ind w:left="720"/>
        <w:jc w:val="both"/>
        <w:rPr>
          <w:rFonts w:ascii="Calibri" w:eastAsia="Calibri" w:hAnsi="Calibri" w:cs="Calibri"/>
        </w:rPr>
      </w:pPr>
      <w:r>
        <w:rPr>
          <w:rFonts w:ascii="Calibri" w:eastAsia="Calibri" w:hAnsi="Calibri" w:cs="Calibri"/>
        </w:rPr>
        <w:t xml:space="preserve">If the documents being provided by the Respondent are those of a parent or holding company, additional information should be provided for the entity/organization directly responding to this RFP.  That additional information </w:t>
      </w:r>
      <w:r>
        <w:rPr>
          <w:rFonts w:ascii="Calibri" w:eastAsia="Calibri" w:hAnsi="Calibri" w:cs="Calibri"/>
          <w:b/>
        </w:rPr>
        <w:t>should explain the business relationship between the entities and demonstrate the financial stability of the entity/organization which is directly responding to this RFP.</w:t>
      </w:r>
    </w:p>
    <w:tbl>
      <w:tblPr>
        <w:tblStyle w:val="16"/>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FE4935" w14:paraId="64A9F8C3" w14:textId="77777777">
        <w:trPr>
          <w:trHeight w:val="780"/>
        </w:trPr>
        <w:tc>
          <w:tcPr>
            <w:tcW w:w="8630" w:type="dxa"/>
            <w:shd w:val="clear" w:color="auto" w:fill="FFFF99"/>
          </w:tcPr>
          <w:p w14:paraId="64A9F8C2" w14:textId="4E9E79DE" w:rsidR="00FE4935" w:rsidRDefault="00DC6CCB">
            <w:pPr>
              <w:widowControl/>
              <w:ind w:firstLine="360"/>
              <w:jc w:val="both"/>
              <w:rPr>
                <w:rFonts w:ascii="Calibri" w:eastAsia="Calibri" w:hAnsi="Calibri" w:cs="Calibri"/>
              </w:rPr>
            </w:pPr>
            <w:r>
              <w:rPr>
                <w:rFonts w:ascii="Calibri" w:eastAsia="Calibri" w:hAnsi="Calibri" w:cs="Calibri"/>
              </w:rPr>
              <w:t xml:space="preserve">Youth First’s audited financial statements for the two most recently completed fiscal years (FY22 and FY23) are attached as </w:t>
            </w:r>
            <w:r w:rsidRPr="00544757">
              <w:rPr>
                <w:rFonts w:ascii="Calibri" w:eastAsia="Calibri" w:hAnsi="Calibri" w:cs="Calibri"/>
                <w:b/>
                <w:bCs/>
              </w:rPr>
              <w:t xml:space="preserve">Exhibit </w:t>
            </w:r>
            <w:r w:rsidR="00544757">
              <w:rPr>
                <w:rFonts w:ascii="Calibri" w:eastAsia="Calibri" w:hAnsi="Calibri" w:cs="Calibri"/>
                <w:b/>
                <w:bCs/>
              </w:rPr>
              <w:t>13</w:t>
            </w:r>
            <w:r>
              <w:rPr>
                <w:rFonts w:ascii="Calibri" w:eastAsia="Calibri" w:hAnsi="Calibri" w:cs="Calibri"/>
              </w:rPr>
              <w:t>. These documents report the financial health of Youth First, Inc. and not a parent or holding company.</w:t>
            </w:r>
          </w:p>
        </w:tc>
      </w:tr>
    </w:tbl>
    <w:p w14:paraId="64A9F8C4" w14:textId="77777777" w:rsidR="00FE4935" w:rsidRDefault="00FE4935">
      <w:pPr>
        <w:rPr>
          <w:rFonts w:ascii="Calibri" w:eastAsia="Calibri" w:hAnsi="Calibri" w:cs="Calibri"/>
        </w:rPr>
      </w:pPr>
    </w:p>
    <w:p w14:paraId="64A9F8C5" w14:textId="77777777" w:rsidR="00FE4935" w:rsidRDefault="00DC6CCB">
      <w:pPr>
        <w:widowControl/>
        <w:numPr>
          <w:ilvl w:val="2"/>
          <w:numId w:val="3"/>
        </w:numPr>
        <w:jc w:val="both"/>
        <w:rPr>
          <w:rFonts w:ascii="Calibri" w:eastAsia="Calibri" w:hAnsi="Calibri" w:cs="Calibri"/>
        </w:rPr>
      </w:pPr>
      <w:r>
        <w:rPr>
          <w:rFonts w:ascii="Calibri" w:eastAsia="Calibri" w:hAnsi="Calibri" w:cs="Calibri"/>
          <w:b/>
        </w:rPr>
        <w:t xml:space="preserve">Integrity of Company Structure and Financial Reporting </w:t>
      </w:r>
      <w:r>
        <w:rPr>
          <w:rFonts w:ascii="Calibri" w:eastAsia="Calibri" w:hAnsi="Calibri" w:cs="Calibri"/>
        </w:rPr>
        <w:t>- 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Style w:val="15"/>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FE4935" w14:paraId="64A9F8CA" w14:textId="77777777">
        <w:tc>
          <w:tcPr>
            <w:tcW w:w="8630" w:type="dxa"/>
            <w:shd w:val="clear" w:color="auto" w:fill="FFFF99"/>
          </w:tcPr>
          <w:p w14:paraId="64A9F8C6" w14:textId="12B29AEC" w:rsidR="00FE4935" w:rsidRDefault="00B84820">
            <w:pPr>
              <w:ind w:firstLine="360"/>
              <w:rPr>
                <w:rFonts w:ascii="Calibri" w:eastAsia="Calibri" w:hAnsi="Calibri" w:cs="Calibri"/>
              </w:rPr>
            </w:pPr>
            <w:r>
              <w:rPr>
                <w:rFonts w:ascii="Calibri" w:eastAsia="Calibri" w:hAnsi="Calibri" w:cs="Calibri"/>
              </w:rPr>
              <w:t xml:space="preserve">YF </w:t>
            </w:r>
            <w:r w:rsidR="00DC6CCB">
              <w:rPr>
                <w:rFonts w:ascii="Calibri" w:eastAsia="Calibri" w:hAnsi="Calibri" w:cs="Calibri"/>
              </w:rPr>
              <w:t xml:space="preserve">undergoes annual independent financial audits through Kemper CPA Group LLP, located in Evansville, IN.  </w:t>
            </w:r>
            <w:r>
              <w:rPr>
                <w:rFonts w:ascii="Calibri" w:eastAsia="Calibri" w:hAnsi="Calibri" w:cs="Calibri"/>
              </w:rPr>
              <w:t xml:space="preserve"> Every year, Board members complete and sign a Conflict of Interest Statement, and none has acknowledged a conflict regarding these auditors,</w:t>
            </w:r>
          </w:p>
          <w:p w14:paraId="64A9F8C7" w14:textId="2E057B2B" w:rsidR="00FE4935" w:rsidRDefault="00DC6CCB">
            <w:pPr>
              <w:ind w:firstLine="360"/>
              <w:rPr>
                <w:rFonts w:ascii="Calibri" w:eastAsia="Calibri" w:hAnsi="Calibri" w:cs="Calibri"/>
              </w:rPr>
            </w:pPr>
            <w:r>
              <w:rPr>
                <w:rFonts w:ascii="Calibri" w:eastAsia="Calibri" w:hAnsi="Calibri" w:cs="Calibri"/>
              </w:rPr>
              <w:t xml:space="preserve">Financial oversight of </w:t>
            </w:r>
            <w:r w:rsidR="00E248C6">
              <w:rPr>
                <w:rFonts w:ascii="Calibri" w:eastAsia="Calibri" w:hAnsi="Calibri" w:cs="Calibri"/>
              </w:rPr>
              <w:t>YF</w:t>
            </w:r>
            <w:r>
              <w:rPr>
                <w:rFonts w:ascii="Calibri" w:eastAsia="Calibri" w:hAnsi="Calibri" w:cs="Calibri"/>
              </w:rPr>
              <w:t xml:space="preserve"> is the responsibility of the Finance Committee, chaired by the Board’s Treasurer and including committee members </w:t>
            </w:r>
            <w:r w:rsidR="00E248C6">
              <w:rPr>
                <w:rFonts w:ascii="Calibri" w:eastAsia="Calibri" w:hAnsi="Calibri" w:cs="Calibri"/>
              </w:rPr>
              <w:t>who are</w:t>
            </w:r>
            <w:r>
              <w:rPr>
                <w:rFonts w:ascii="Calibri" w:eastAsia="Calibri" w:hAnsi="Calibri" w:cs="Calibri"/>
              </w:rPr>
              <w:t xml:space="preserve"> chief financial officers, controllers, accountants</w:t>
            </w:r>
            <w:r w:rsidR="00E248C6">
              <w:rPr>
                <w:rFonts w:ascii="Calibri" w:eastAsia="Calibri" w:hAnsi="Calibri" w:cs="Calibri"/>
              </w:rPr>
              <w:t xml:space="preserve"> and financial advisors</w:t>
            </w:r>
            <w:r>
              <w:rPr>
                <w:rFonts w:ascii="Calibri" w:eastAsia="Calibri" w:hAnsi="Calibri" w:cs="Calibri"/>
              </w:rPr>
              <w:t xml:space="preserve"> within various industries. The Finance Committee meets 8-10 times annually and its duties include oversight of annual budget preparations and monthly financial statements, asset preservation responsibilities, and ensuring the organization has acceptable financial control </w:t>
            </w:r>
            <w:r>
              <w:rPr>
                <w:rFonts w:ascii="Calibri" w:eastAsia="Calibri" w:hAnsi="Calibri" w:cs="Calibri"/>
              </w:rPr>
              <w:lastRenderedPageBreak/>
              <w:t>policies and procedures in place.</w:t>
            </w:r>
          </w:p>
          <w:p w14:paraId="64A9F8C9" w14:textId="7F469BDA" w:rsidR="00FE4935" w:rsidRDefault="00DC6CCB" w:rsidP="00275B5B">
            <w:pPr>
              <w:ind w:firstLine="360"/>
              <w:rPr>
                <w:rFonts w:ascii="Calibri" w:eastAsia="Calibri" w:hAnsi="Calibri" w:cs="Calibri"/>
              </w:rPr>
            </w:pPr>
            <w:r>
              <w:rPr>
                <w:rFonts w:ascii="Calibri" w:eastAsia="Calibri" w:hAnsi="Calibri" w:cs="Calibri"/>
              </w:rPr>
              <w:t>In addition, the Board has assigned the review and approval of the annual independent financial audit to the Audit and Risk Committee. Responsibilities include selecting the independent auditor and receiving, reviewing, and approving all reports and management letters from the independent auditor.  The Audit &amp; Risk Committee also reviews each year’s IRS Form 990 prior to filing. Parri O. Black, YF’s President and CEO, has reviewed all financial information submitted within this proposal and affirms the completeness and accuracy of said information.</w:t>
            </w:r>
          </w:p>
        </w:tc>
      </w:tr>
    </w:tbl>
    <w:p w14:paraId="64A9F8CB" w14:textId="77777777" w:rsidR="00FE4935" w:rsidRDefault="00FE4935">
      <w:pPr>
        <w:rPr>
          <w:rFonts w:ascii="Calibri" w:eastAsia="Calibri" w:hAnsi="Calibri" w:cs="Calibri"/>
        </w:rPr>
      </w:pPr>
    </w:p>
    <w:p w14:paraId="64A9F8CC" w14:textId="77777777" w:rsidR="00FE4935" w:rsidRDefault="00DC6CCB">
      <w:pPr>
        <w:widowControl/>
        <w:numPr>
          <w:ilvl w:val="2"/>
          <w:numId w:val="3"/>
        </w:numPr>
        <w:rPr>
          <w:rFonts w:ascii="Calibri" w:eastAsia="Calibri" w:hAnsi="Calibri" w:cs="Calibri"/>
        </w:rPr>
      </w:pPr>
      <w:r>
        <w:rPr>
          <w:rFonts w:ascii="Calibri" w:eastAsia="Calibri" w:hAnsi="Calibri" w:cs="Calibri"/>
          <w:b/>
        </w:rPr>
        <w:t xml:space="preserve">Contract Terms/Clauses </w:t>
      </w:r>
      <w:r>
        <w:rPr>
          <w:rFonts w:ascii="Calibri" w:eastAsia="Calibri" w:hAnsi="Calibri" w:cs="Calibri"/>
        </w:rPr>
        <w:t>- Please provide the requested information in RFP Section 2.3.6.</w:t>
      </w:r>
    </w:p>
    <w:tbl>
      <w:tblPr>
        <w:tblStyle w:val="14"/>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FE4935" w14:paraId="64A9F8CE" w14:textId="77777777">
        <w:tc>
          <w:tcPr>
            <w:tcW w:w="8630" w:type="dxa"/>
            <w:shd w:val="clear" w:color="auto" w:fill="FFFF99"/>
          </w:tcPr>
          <w:p w14:paraId="64A9F8CD" w14:textId="53F84B0E" w:rsidR="00FE4935" w:rsidRDefault="00DC6CCB">
            <w:pPr>
              <w:ind w:firstLine="360"/>
              <w:rPr>
                <w:rFonts w:ascii="Calibri" w:eastAsia="Calibri" w:hAnsi="Calibri" w:cs="Calibri"/>
              </w:rPr>
            </w:pPr>
            <w:r>
              <w:rPr>
                <w:rFonts w:ascii="Calibri" w:eastAsia="Calibri" w:hAnsi="Calibri" w:cs="Calibri"/>
              </w:rPr>
              <w:t xml:space="preserve">Youth First, Inc. acknowledges and accepts the Mandatory Clauses and Non-Mandatory Clauses contained within the sample Professional Services Contract </w:t>
            </w:r>
            <w:r w:rsidR="00275B5B">
              <w:rPr>
                <w:rFonts w:ascii="Calibri" w:eastAsia="Calibri" w:hAnsi="Calibri" w:cs="Calibri"/>
              </w:rPr>
              <w:t>provided by the State in</w:t>
            </w:r>
            <w:r>
              <w:rPr>
                <w:rFonts w:ascii="Calibri" w:eastAsia="Calibri" w:hAnsi="Calibri" w:cs="Calibri"/>
              </w:rPr>
              <w:t xml:space="preserve"> RFP 24-78769.</w:t>
            </w:r>
          </w:p>
        </w:tc>
      </w:tr>
    </w:tbl>
    <w:p w14:paraId="64A9F8CF" w14:textId="77777777" w:rsidR="00FE4935" w:rsidRDefault="00FE4935">
      <w:pPr>
        <w:rPr>
          <w:rFonts w:ascii="Calibri" w:eastAsia="Calibri" w:hAnsi="Calibri" w:cs="Calibri"/>
        </w:rPr>
      </w:pPr>
    </w:p>
    <w:p w14:paraId="64A9F8D1" w14:textId="2EAD4343" w:rsidR="00FE4935" w:rsidRPr="00346DFF" w:rsidRDefault="00DC6CCB" w:rsidP="00346DFF">
      <w:pPr>
        <w:widowControl/>
        <w:numPr>
          <w:ilvl w:val="2"/>
          <w:numId w:val="3"/>
        </w:numPr>
        <w:jc w:val="both"/>
        <w:rPr>
          <w:rFonts w:ascii="Calibri" w:eastAsia="Calibri" w:hAnsi="Calibri" w:cs="Calibri"/>
        </w:rPr>
      </w:pPr>
      <w:r>
        <w:rPr>
          <w:rFonts w:ascii="Calibri" w:eastAsia="Calibri" w:hAnsi="Calibri" w:cs="Calibri"/>
          <w:b/>
        </w:rPr>
        <w:t xml:space="preserve">References </w:t>
      </w:r>
      <w:r>
        <w:rPr>
          <w:rFonts w:ascii="Calibri" w:eastAsia="Calibri" w:hAnsi="Calibri" w:cs="Calibri"/>
        </w:rPr>
        <w:t xml:space="preserve">- Reference information is captured on </w:t>
      </w:r>
      <w:r>
        <w:rPr>
          <w:rFonts w:ascii="Calibri" w:eastAsia="Calibri" w:hAnsi="Calibri" w:cs="Calibri"/>
          <w:b/>
        </w:rPr>
        <w:t>Attachment H</w:t>
      </w:r>
      <w:r>
        <w:rPr>
          <w:rFonts w:ascii="Calibri" w:eastAsia="Calibri" w:hAnsi="Calibri" w:cs="Calibri"/>
        </w:rPr>
        <w:t xml:space="preserve"> Respondent should complete the reference information portion of the </w:t>
      </w:r>
      <w:r>
        <w:rPr>
          <w:rFonts w:ascii="Calibri" w:eastAsia="Calibri" w:hAnsi="Calibri" w:cs="Calibri"/>
          <w:b/>
        </w:rPr>
        <w:t>Attachment H</w:t>
      </w:r>
      <w:r>
        <w:rPr>
          <w:rFonts w:ascii="Calibri" w:eastAsia="Calibri" w:hAnsi="Calibri" w:cs="Calibri"/>
        </w:rPr>
        <w:t xml:space="preserve"> which includes the name, address, and telephone number of the client facility and the name, title, and phone/fax numbers of a person who may be contacted for further information if the State elects to do so. The rest of </w:t>
      </w:r>
      <w:r>
        <w:rPr>
          <w:rFonts w:ascii="Calibri" w:eastAsia="Calibri" w:hAnsi="Calibri" w:cs="Calibri"/>
          <w:b/>
        </w:rPr>
        <w:t>Attachment H</w:t>
      </w:r>
      <w:r>
        <w:rPr>
          <w:rFonts w:ascii="Calibri" w:eastAsia="Calibri" w:hAnsi="Calibri" w:cs="Calibri"/>
        </w:rPr>
        <w:t xml:space="preserve"> should be completed by the reference and </w:t>
      </w:r>
      <w:r>
        <w:rPr>
          <w:rFonts w:ascii="Calibri" w:eastAsia="Calibri" w:hAnsi="Calibri" w:cs="Calibri"/>
          <w:b/>
          <w:u w:val="single"/>
        </w:rPr>
        <w:t xml:space="preserve">emailed DIRECTLY </w:t>
      </w:r>
      <w:r>
        <w:rPr>
          <w:rFonts w:ascii="Calibri" w:eastAsia="Calibri" w:hAnsi="Calibri" w:cs="Calibri"/>
        </w:rPr>
        <w:t xml:space="preserve">to the State.   The State should receive three (3) </w:t>
      </w:r>
      <w:r>
        <w:rPr>
          <w:rFonts w:ascii="Calibri" w:eastAsia="Calibri" w:hAnsi="Calibri" w:cs="Calibri"/>
          <w:b/>
        </w:rPr>
        <w:t>Attachment Hs</w:t>
      </w:r>
      <w:r>
        <w:rPr>
          <w:rFonts w:ascii="Calibri" w:eastAsia="Calibri" w:hAnsi="Calibri" w:cs="Calibri"/>
          <w:color w:val="FF0000"/>
        </w:rPr>
        <w:t xml:space="preserve"> </w:t>
      </w:r>
      <w:r>
        <w:rPr>
          <w:rFonts w:ascii="Calibri" w:eastAsia="Calibri" w:hAnsi="Calibri" w:cs="Calibri"/>
        </w:rPr>
        <w:t xml:space="preserve">from clients for whom the Respondent has provided products and/or services that are the same or similar to those products and/or services requested in this RFP. </w:t>
      </w:r>
      <w:r>
        <w:rPr>
          <w:rFonts w:ascii="Calibri" w:eastAsia="Calibri" w:hAnsi="Calibri" w:cs="Calibri"/>
          <w:b/>
        </w:rPr>
        <w:t>Attachment H</w:t>
      </w:r>
      <w:r>
        <w:rPr>
          <w:rFonts w:ascii="Calibri" w:eastAsia="Calibri" w:hAnsi="Calibri" w:cs="Calibri"/>
          <w:color w:val="FF0000"/>
        </w:rPr>
        <w:t xml:space="preserve"> </w:t>
      </w:r>
      <w:r>
        <w:rPr>
          <w:rFonts w:ascii="Calibri" w:eastAsia="Calibri" w:hAnsi="Calibri" w:cs="Calibri"/>
        </w:rPr>
        <w:t xml:space="preserve">should be submitted to </w:t>
      </w:r>
      <w:hyperlink r:id="rId9">
        <w:r>
          <w:rPr>
            <w:rFonts w:ascii="Calibri" w:eastAsia="Calibri" w:hAnsi="Calibri" w:cs="Calibri"/>
            <w:color w:val="0000FF"/>
            <w:u w:val="single"/>
          </w:rPr>
          <w:t>idoareferences@idoa.in.gov</w:t>
        </w:r>
      </w:hyperlink>
      <w:r>
        <w:rPr>
          <w:rFonts w:ascii="Calibri" w:eastAsia="Calibri" w:hAnsi="Calibri" w:cs="Calibri"/>
        </w:rPr>
        <w:t xml:space="preserve">. </w:t>
      </w:r>
      <w:r>
        <w:rPr>
          <w:rFonts w:ascii="Calibri" w:eastAsia="Calibri" w:hAnsi="Calibri" w:cs="Calibri"/>
          <w:b/>
        </w:rPr>
        <w:t>Attachment H</w:t>
      </w:r>
      <w:r>
        <w:rPr>
          <w:rFonts w:ascii="Calibri" w:eastAsia="Calibri" w:hAnsi="Calibri" w:cs="Calibri"/>
          <w:color w:val="FF0000"/>
        </w:rPr>
        <w:t xml:space="preserve"> </w:t>
      </w:r>
      <w:r>
        <w:rPr>
          <w:rFonts w:ascii="Calibri" w:eastAsia="Calibri" w:hAnsi="Calibri" w:cs="Calibri"/>
        </w:rPr>
        <w:t>should be submitted no more than ten (10) business days after the proposal submission due date listed in Section 1.24 of the RFP. Please provide the customer information for each reference.</w:t>
      </w:r>
    </w:p>
    <w:tbl>
      <w:tblPr>
        <w:tblStyle w:val="13"/>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38"/>
        <w:gridCol w:w="4292"/>
      </w:tblGrid>
      <w:tr w:rsidR="00FE4935" w14:paraId="64A9F8D4" w14:textId="77777777">
        <w:tc>
          <w:tcPr>
            <w:tcW w:w="4338" w:type="dxa"/>
            <w:shd w:val="clear" w:color="auto" w:fill="B3B3B3"/>
            <w:vAlign w:val="bottom"/>
          </w:tcPr>
          <w:p w14:paraId="64A9F8D2" w14:textId="77777777" w:rsidR="00FE4935" w:rsidRDefault="00DC6CCB">
            <w:pPr>
              <w:rPr>
                <w:rFonts w:ascii="Calibri" w:eastAsia="Calibri" w:hAnsi="Calibri" w:cs="Calibri"/>
                <w:b/>
              </w:rPr>
            </w:pPr>
            <w:r>
              <w:rPr>
                <w:rFonts w:ascii="Calibri" w:eastAsia="Calibri" w:hAnsi="Calibri" w:cs="Calibri"/>
                <w:b/>
              </w:rPr>
              <w:t>Customer 1</w:t>
            </w:r>
          </w:p>
        </w:tc>
        <w:tc>
          <w:tcPr>
            <w:tcW w:w="4292" w:type="dxa"/>
            <w:tcBorders>
              <w:bottom w:val="single" w:sz="4" w:space="0" w:color="000000"/>
            </w:tcBorders>
            <w:shd w:val="clear" w:color="auto" w:fill="B3B3B3"/>
          </w:tcPr>
          <w:p w14:paraId="64A9F8D3" w14:textId="77777777" w:rsidR="00FE4935" w:rsidRDefault="00FE4935">
            <w:pPr>
              <w:rPr>
                <w:rFonts w:ascii="Calibri" w:eastAsia="Calibri" w:hAnsi="Calibri" w:cs="Calibri"/>
              </w:rPr>
            </w:pPr>
          </w:p>
        </w:tc>
      </w:tr>
      <w:tr w:rsidR="00FE4935" w14:paraId="64A9F8D7" w14:textId="77777777">
        <w:tc>
          <w:tcPr>
            <w:tcW w:w="4338" w:type="dxa"/>
            <w:vAlign w:val="bottom"/>
          </w:tcPr>
          <w:p w14:paraId="64A9F8D5" w14:textId="77777777" w:rsidR="00FE4935" w:rsidRDefault="00DC6CCB">
            <w:pPr>
              <w:rPr>
                <w:rFonts w:ascii="Calibri" w:eastAsia="Calibri" w:hAnsi="Calibri" w:cs="Calibri"/>
              </w:rPr>
            </w:pPr>
            <w:r>
              <w:rPr>
                <w:rFonts w:ascii="Calibri" w:eastAsia="Calibri" w:hAnsi="Calibri" w:cs="Calibri"/>
              </w:rPr>
              <w:t>Legal Name of Company or Governmental Entity</w:t>
            </w:r>
          </w:p>
        </w:tc>
        <w:tc>
          <w:tcPr>
            <w:tcW w:w="4292" w:type="dxa"/>
            <w:shd w:val="clear" w:color="auto" w:fill="FFFF99"/>
          </w:tcPr>
          <w:p w14:paraId="64A9F8D6" w14:textId="77777777" w:rsidR="00FE4935" w:rsidRDefault="00DC6CCB">
            <w:pPr>
              <w:ind w:hanging="2"/>
              <w:rPr>
                <w:rFonts w:ascii="Calibri" w:eastAsia="Calibri" w:hAnsi="Calibri" w:cs="Calibri"/>
              </w:rPr>
            </w:pPr>
            <w:r>
              <w:rPr>
                <w:rFonts w:ascii="Calibri" w:eastAsia="Calibri" w:hAnsi="Calibri" w:cs="Calibri"/>
              </w:rPr>
              <w:t>Evansville Vanderburgh School Corporation</w:t>
            </w:r>
          </w:p>
        </w:tc>
      </w:tr>
      <w:tr w:rsidR="00FE4935" w14:paraId="64A9F8DA" w14:textId="77777777">
        <w:tc>
          <w:tcPr>
            <w:tcW w:w="4338" w:type="dxa"/>
            <w:vAlign w:val="bottom"/>
          </w:tcPr>
          <w:p w14:paraId="64A9F8D8" w14:textId="77777777" w:rsidR="00FE4935" w:rsidRDefault="00DC6CCB">
            <w:pPr>
              <w:rPr>
                <w:rFonts w:ascii="Calibri" w:eastAsia="Calibri" w:hAnsi="Calibri" w:cs="Calibri"/>
              </w:rPr>
            </w:pPr>
            <w:r>
              <w:rPr>
                <w:rFonts w:ascii="Calibri" w:eastAsia="Calibri" w:hAnsi="Calibri" w:cs="Calibri"/>
              </w:rPr>
              <w:t>Company Mailing Address</w:t>
            </w:r>
          </w:p>
        </w:tc>
        <w:tc>
          <w:tcPr>
            <w:tcW w:w="4292" w:type="dxa"/>
            <w:shd w:val="clear" w:color="auto" w:fill="FFFF99"/>
          </w:tcPr>
          <w:p w14:paraId="64A9F8D9" w14:textId="77777777" w:rsidR="00FE4935" w:rsidRDefault="00DC6CCB">
            <w:pPr>
              <w:ind w:hanging="2"/>
              <w:rPr>
                <w:rFonts w:ascii="Calibri" w:eastAsia="Calibri" w:hAnsi="Calibri" w:cs="Calibri"/>
              </w:rPr>
            </w:pPr>
            <w:r>
              <w:rPr>
                <w:rFonts w:ascii="Calibri" w:eastAsia="Calibri" w:hAnsi="Calibri" w:cs="Calibri"/>
              </w:rPr>
              <w:t>951 Walnut Street</w:t>
            </w:r>
          </w:p>
        </w:tc>
      </w:tr>
      <w:tr w:rsidR="00FE4935" w14:paraId="64A9F8DD" w14:textId="77777777">
        <w:tc>
          <w:tcPr>
            <w:tcW w:w="4338" w:type="dxa"/>
            <w:vAlign w:val="bottom"/>
          </w:tcPr>
          <w:p w14:paraId="64A9F8DB" w14:textId="77777777" w:rsidR="00FE4935" w:rsidRDefault="00DC6CCB">
            <w:pPr>
              <w:rPr>
                <w:rFonts w:ascii="Calibri" w:eastAsia="Calibri" w:hAnsi="Calibri" w:cs="Calibri"/>
              </w:rPr>
            </w:pPr>
            <w:r>
              <w:rPr>
                <w:rFonts w:ascii="Calibri" w:eastAsia="Calibri" w:hAnsi="Calibri" w:cs="Calibri"/>
              </w:rPr>
              <w:t>Company City, State, Zip</w:t>
            </w:r>
          </w:p>
        </w:tc>
        <w:tc>
          <w:tcPr>
            <w:tcW w:w="4292" w:type="dxa"/>
            <w:shd w:val="clear" w:color="auto" w:fill="FFFF99"/>
          </w:tcPr>
          <w:p w14:paraId="64A9F8DC" w14:textId="77777777" w:rsidR="00FE4935" w:rsidRDefault="00DC6CCB">
            <w:pPr>
              <w:ind w:hanging="2"/>
              <w:rPr>
                <w:rFonts w:ascii="Calibri" w:eastAsia="Calibri" w:hAnsi="Calibri" w:cs="Calibri"/>
              </w:rPr>
            </w:pPr>
            <w:r>
              <w:rPr>
                <w:rFonts w:ascii="Calibri" w:eastAsia="Calibri" w:hAnsi="Calibri" w:cs="Calibri"/>
              </w:rPr>
              <w:t>Evansville, IN 47713</w:t>
            </w:r>
          </w:p>
        </w:tc>
      </w:tr>
      <w:tr w:rsidR="00FE4935" w14:paraId="64A9F8E0" w14:textId="77777777">
        <w:tc>
          <w:tcPr>
            <w:tcW w:w="4338" w:type="dxa"/>
            <w:vAlign w:val="bottom"/>
          </w:tcPr>
          <w:p w14:paraId="64A9F8DE" w14:textId="77777777" w:rsidR="00FE4935" w:rsidRDefault="00DC6CCB">
            <w:pPr>
              <w:rPr>
                <w:rFonts w:ascii="Calibri" w:eastAsia="Calibri" w:hAnsi="Calibri" w:cs="Calibri"/>
              </w:rPr>
            </w:pPr>
            <w:r>
              <w:rPr>
                <w:rFonts w:ascii="Calibri" w:eastAsia="Calibri" w:hAnsi="Calibri" w:cs="Calibri"/>
              </w:rPr>
              <w:t>Company Website Address</w:t>
            </w:r>
          </w:p>
        </w:tc>
        <w:tc>
          <w:tcPr>
            <w:tcW w:w="4292" w:type="dxa"/>
            <w:shd w:val="clear" w:color="auto" w:fill="FFFF99"/>
          </w:tcPr>
          <w:p w14:paraId="64A9F8DF" w14:textId="77777777" w:rsidR="00FE4935" w:rsidRDefault="00833231">
            <w:pPr>
              <w:ind w:hanging="2"/>
              <w:rPr>
                <w:rFonts w:ascii="Calibri" w:eastAsia="Calibri" w:hAnsi="Calibri" w:cs="Calibri"/>
              </w:rPr>
            </w:pPr>
            <w:hyperlink r:id="rId10">
              <w:r w:rsidR="00DC6CCB">
                <w:rPr>
                  <w:rFonts w:ascii="Calibri" w:eastAsia="Calibri" w:hAnsi="Calibri" w:cs="Calibri"/>
                  <w:color w:val="1155CC"/>
                  <w:u w:val="single"/>
                </w:rPr>
                <w:t>https://district.evscschools.com/home</w:t>
              </w:r>
            </w:hyperlink>
          </w:p>
        </w:tc>
      </w:tr>
      <w:tr w:rsidR="00FE4935" w14:paraId="64A9F8E3" w14:textId="77777777">
        <w:tc>
          <w:tcPr>
            <w:tcW w:w="4338" w:type="dxa"/>
            <w:vAlign w:val="bottom"/>
          </w:tcPr>
          <w:p w14:paraId="64A9F8E1" w14:textId="77777777" w:rsidR="00FE4935" w:rsidRDefault="00DC6CCB">
            <w:pPr>
              <w:rPr>
                <w:rFonts w:ascii="Calibri" w:eastAsia="Calibri" w:hAnsi="Calibri" w:cs="Calibri"/>
              </w:rPr>
            </w:pPr>
            <w:r>
              <w:rPr>
                <w:rFonts w:ascii="Calibri" w:eastAsia="Calibri" w:hAnsi="Calibri" w:cs="Calibri"/>
              </w:rPr>
              <w:t>Contact Person</w:t>
            </w:r>
          </w:p>
        </w:tc>
        <w:tc>
          <w:tcPr>
            <w:tcW w:w="4292" w:type="dxa"/>
            <w:shd w:val="clear" w:color="auto" w:fill="FFFF99"/>
          </w:tcPr>
          <w:p w14:paraId="64A9F8E2" w14:textId="77777777" w:rsidR="00FE4935" w:rsidRDefault="00DC6CCB">
            <w:pPr>
              <w:ind w:hanging="2"/>
              <w:rPr>
                <w:rFonts w:ascii="Calibri" w:eastAsia="Calibri" w:hAnsi="Calibri" w:cs="Calibri"/>
              </w:rPr>
            </w:pPr>
            <w:r>
              <w:rPr>
                <w:rFonts w:ascii="Calibri" w:eastAsia="Calibri" w:hAnsi="Calibri" w:cs="Calibri"/>
              </w:rPr>
              <w:t>Kim McWilliams, Jr.</w:t>
            </w:r>
          </w:p>
        </w:tc>
      </w:tr>
      <w:tr w:rsidR="00FE4935" w14:paraId="64A9F8E6" w14:textId="77777777">
        <w:tc>
          <w:tcPr>
            <w:tcW w:w="4338" w:type="dxa"/>
            <w:vAlign w:val="bottom"/>
          </w:tcPr>
          <w:p w14:paraId="64A9F8E4" w14:textId="77777777" w:rsidR="00FE4935" w:rsidRDefault="00DC6CCB">
            <w:pPr>
              <w:rPr>
                <w:rFonts w:ascii="Calibri" w:eastAsia="Calibri" w:hAnsi="Calibri" w:cs="Calibri"/>
              </w:rPr>
            </w:pPr>
            <w:r>
              <w:rPr>
                <w:rFonts w:ascii="Calibri" w:eastAsia="Calibri" w:hAnsi="Calibri" w:cs="Calibri"/>
              </w:rPr>
              <w:t>Contact Title</w:t>
            </w:r>
          </w:p>
        </w:tc>
        <w:tc>
          <w:tcPr>
            <w:tcW w:w="4292" w:type="dxa"/>
            <w:shd w:val="clear" w:color="auto" w:fill="FFFF99"/>
          </w:tcPr>
          <w:p w14:paraId="64A9F8E5" w14:textId="77777777" w:rsidR="00FE4935" w:rsidRDefault="00DC6CCB">
            <w:pPr>
              <w:ind w:hanging="2"/>
              <w:rPr>
                <w:rFonts w:ascii="Calibri" w:eastAsia="Calibri" w:hAnsi="Calibri" w:cs="Calibri"/>
              </w:rPr>
            </w:pPr>
            <w:r>
              <w:rPr>
                <w:rFonts w:ascii="Calibri" w:eastAsia="Calibri" w:hAnsi="Calibri" w:cs="Calibri"/>
              </w:rPr>
              <w:t>Chief Officer, Center for Family, School, &amp; Community Partnerships</w:t>
            </w:r>
          </w:p>
        </w:tc>
      </w:tr>
      <w:tr w:rsidR="00FE4935" w14:paraId="64A9F8E9" w14:textId="77777777">
        <w:tc>
          <w:tcPr>
            <w:tcW w:w="4338" w:type="dxa"/>
            <w:vAlign w:val="bottom"/>
          </w:tcPr>
          <w:p w14:paraId="64A9F8E7" w14:textId="77777777" w:rsidR="00FE4935" w:rsidRDefault="00DC6CCB">
            <w:pPr>
              <w:rPr>
                <w:rFonts w:ascii="Calibri" w:eastAsia="Calibri" w:hAnsi="Calibri" w:cs="Calibri"/>
              </w:rPr>
            </w:pPr>
            <w:r>
              <w:rPr>
                <w:rFonts w:ascii="Calibri" w:eastAsia="Calibri" w:hAnsi="Calibri" w:cs="Calibri"/>
              </w:rPr>
              <w:t>Company Telephone Number</w:t>
            </w:r>
          </w:p>
        </w:tc>
        <w:tc>
          <w:tcPr>
            <w:tcW w:w="4292" w:type="dxa"/>
            <w:shd w:val="clear" w:color="auto" w:fill="FFFF99"/>
          </w:tcPr>
          <w:p w14:paraId="64A9F8E8" w14:textId="77777777" w:rsidR="00FE4935" w:rsidRDefault="00DC6CCB">
            <w:pPr>
              <w:ind w:hanging="2"/>
              <w:rPr>
                <w:rFonts w:ascii="Calibri" w:eastAsia="Calibri" w:hAnsi="Calibri" w:cs="Calibri"/>
              </w:rPr>
            </w:pPr>
            <w:r>
              <w:rPr>
                <w:rFonts w:ascii="Calibri" w:eastAsia="Calibri" w:hAnsi="Calibri" w:cs="Calibri"/>
              </w:rPr>
              <w:t>812-435-8457</w:t>
            </w:r>
          </w:p>
        </w:tc>
      </w:tr>
      <w:tr w:rsidR="00FE4935" w14:paraId="64A9F8EC" w14:textId="77777777">
        <w:tc>
          <w:tcPr>
            <w:tcW w:w="4338" w:type="dxa"/>
            <w:vAlign w:val="bottom"/>
          </w:tcPr>
          <w:p w14:paraId="64A9F8EA" w14:textId="77777777" w:rsidR="00FE4935" w:rsidRDefault="00DC6CCB">
            <w:pPr>
              <w:rPr>
                <w:rFonts w:ascii="Calibri" w:eastAsia="Calibri" w:hAnsi="Calibri" w:cs="Calibri"/>
              </w:rPr>
            </w:pPr>
            <w:r>
              <w:rPr>
                <w:rFonts w:ascii="Calibri" w:eastAsia="Calibri" w:hAnsi="Calibri" w:cs="Calibri"/>
              </w:rPr>
              <w:t>Company Fax Number</w:t>
            </w:r>
          </w:p>
        </w:tc>
        <w:tc>
          <w:tcPr>
            <w:tcW w:w="4292" w:type="dxa"/>
            <w:shd w:val="clear" w:color="auto" w:fill="FFFF99"/>
          </w:tcPr>
          <w:p w14:paraId="64A9F8EB" w14:textId="77777777" w:rsidR="00FE4935" w:rsidRDefault="00DC6CCB">
            <w:pPr>
              <w:ind w:hanging="2"/>
              <w:rPr>
                <w:rFonts w:ascii="Calibri" w:eastAsia="Calibri" w:hAnsi="Calibri" w:cs="Calibri"/>
              </w:rPr>
            </w:pPr>
            <w:r>
              <w:rPr>
                <w:rFonts w:ascii="Calibri" w:eastAsia="Calibri" w:hAnsi="Calibri" w:cs="Calibri"/>
              </w:rPr>
              <w:t>812-435-8388</w:t>
            </w:r>
          </w:p>
        </w:tc>
      </w:tr>
      <w:tr w:rsidR="00FE4935" w14:paraId="64A9F8EF" w14:textId="77777777">
        <w:tc>
          <w:tcPr>
            <w:tcW w:w="4338" w:type="dxa"/>
            <w:vAlign w:val="bottom"/>
          </w:tcPr>
          <w:p w14:paraId="64A9F8ED" w14:textId="77777777" w:rsidR="00FE4935" w:rsidRDefault="00DC6CCB">
            <w:pPr>
              <w:rPr>
                <w:rFonts w:ascii="Calibri" w:eastAsia="Calibri" w:hAnsi="Calibri" w:cs="Calibri"/>
              </w:rPr>
            </w:pPr>
            <w:r>
              <w:rPr>
                <w:rFonts w:ascii="Calibri" w:eastAsia="Calibri" w:hAnsi="Calibri" w:cs="Calibri"/>
              </w:rPr>
              <w:t>Contact E-mail</w:t>
            </w:r>
          </w:p>
        </w:tc>
        <w:tc>
          <w:tcPr>
            <w:tcW w:w="4292" w:type="dxa"/>
            <w:shd w:val="clear" w:color="auto" w:fill="FFFF99"/>
          </w:tcPr>
          <w:p w14:paraId="64A9F8EE" w14:textId="77777777" w:rsidR="00FE4935" w:rsidRDefault="00833231">
            <w:pPr>
              <w:ind w:hanging="2"/>
              <w:rPr>
                <w:rFonts w:ascii="Calibri" w:eastAsia="Calibri" w:hAnsi="Calibri" w:cs="Calibri"/>
              </w:rPr>
            </w:pPr>
            <w:hyperlink r:id="rId11">
              <w:r w:rsidR="00DC6CCB">
                <w:rPr>
                  <w:rFonts w:ascii="Calibri" w:eastAsia="Calibri" w:hAnsi="Calibri" w:cs="Calibri"/>
                  <w:color w:val="1155CC"/>
                  <w:u w:val="single"/>
                </w:rPr>
                <w:t>kim.mcwilliams@evsck12.com</w:t>
              </w:r>
            </w:hyperlink>
          </w:p>
        </w:tc>
      </w:tr>
      <w:tr w:rsidR="00FE4935" w14:paraId="64A9F8F2" w14:textId="77777777">
        <w:tc>
          <w:tcPr>
            <w:tcW w:w="4338" w:type="dxa"/>
            <w:tcBorders>
              <w:bottom w:val="single" w:sz="4" w:space="0" w:color="000000"/>
            </w:tcBorders>
            <w:vAlign w:val="bottom"/>
          </w:tcPr>
          <w:p w14:paraId="64A9F8F0" w14:textId="77777777" w:rsidR="00FE4935" w:rsidRDefault="00DC6CCB">
            <w:pPr>
              <w:rPr>
                <w:rFonts w:ascii="Calibri" w:eastAsia="Calibri" w:hAnsi="Calibri" w:cs="Calibri"/>
              </w:rPr>
            </w:pPr>
            <w:r>
              <w:rPr>
                <w:rFonts w:ascii="Calibri" w:eastAsia="Calibri" w:hAnsi="Calibri" w:cs="Calibri"/>
              </w:rPr>
              <w:t>Industry of Company</w:t>
            </w:r>
          </w:p>
        </w:tc>
        <w:tc>
          <w:tcPr>
            <w:tcW w:w="4292" w:type="dxa"/>
            <w:tcBorders>
              <w:bottom w:val="single" w:sz="4" w:space="0" w:color="000000"/>
            </w:tcBorders>
            <w:shd w:val="clear" w:color="auto" w:fill="FFFF99"/>
          </w:tcPr>
          <w:p w14:paraId="64A9F8F1" w14:textId="77777777" w:rsidR="00FE4935" w:rsidRDefault="00DC6CCB">
            <w:pPr>
              <w:ind w:hanging="2"/>
              <w:rPr>
                <w:rFonts w:ascii="Calibri" w:eastAsia="Calibri" w:hAnsi="Calibri" w:cs="Calibri"/>
              </w:rPr>
            </w:pPr>
            <w:r>
              <w:rPr>
                <w:rFonts w:ascii="Calibri" w:eastAsia="Calibri" w:hAnsi="Calibri" w:cs="Calibri"/>
              </w:rPr>
              <w:t>PK-12 Education</w:t>
            </w:r>
          </w:p>
        </w:tc>
      </w:tr>
      <w:tr w:rsidR="00FE4935" w14:paraId="64A9F8F5" w14:textId="77777777">
        <w:tc>
          <w:tcPr>
            <w:tcW w:w="4338" w:type="dxa"/>
            <w:shd w:val="clear" w:color="auto" w:fill="B3B3B3"/>
            <w:vAlign w:val="bottom"/>
          </w:tcPr>
          <w:p w14:paraId="64A9F8F3" w14:textId="77777777" w:rsidR="00FE4935" w:rsidRDefault="00DC6CCB">
            <w:pPr>
              <w:rPr>
                <w:rFonts w:ascii="Calibri" w:eastAsia="Calibri" w:hAnsi="Calibri" w:cs="Calibri"/>
                <w:b/>
              </w:rPr>
            </w:pPr>
            <w:r>
              <w:rPr>
                <w:rFonts w:ascii="Calibri" w:eastAsia="Calibri" w:hAnsi="Calibri" w:cs="Calibri"/>
                <w:b/>
              </w:rPr>
              <w:t>Customer 2</w:t>
            </w:r>
          </w:p>
        </w:tc>
        <w:tc>
          <w:tcPr>
            <w:tcW w:w="4292" w:type="dxa"/>
            <w:tcBorders>
              <w:bottom w:val="single" w:sz="4" w:space="0" w:color="000000"/>
            </w:tcBorders>
            <w:shd w:val="clear" w:color="auto" w:fill="B3B3B3"/>
          </w:tcPr>
          <w:p w14:paraId="64A9F8F4" w14:textId="77777777" w:rsidR="00FE4935" w:rsidRDefault="00FE4935">
            <w:pPr>
              <w:rPr>
                <w:rFonts w:ascii="Calibri" w:eastAsia="Calibri" w:hAnsi="Calibri" w:cs="Calibri"/>
              </w:rPr>
            </w:pPr>
          </w:p>
        </w:tc>
      </w:tr>
      <w:tr w:rsidR="00FE4935" w14:paraId="64A9F8F8" w14:textId="77777777">
        <w:tc>
          <w:tcPr>
            <w:tcW w:w="4338" w:type="dxa"/>
            <w:vAlign w:val="bottom"/>
          </w:tcPr>
          <w:p w14:paraId="64A9F8F6" w14:textId="77777777" w:rsidR="00FE4935" w:rsidRDefault="00DC6CCB">
            <w:pPr>
              <w:rPr>
                <w:rFonts w:ascii="Calibri" w:eastAsia="Calibri" w:hAnsi="Calibri" w:cs="Calibri"/>
              </w:rPr>
            </w:pPr>
            <w:r>
              <w:rPr>
                <w:rFonts w:ascii="Calibri" w:eastAsia="Calibri" w:hAnsi="Calibri" w:cs="Calibri"/>
              </w:rPr>
              <w:t>Legal Name of Company or Governmental Entity</w:t>
            </w:r>
          </w:p>
        </w:tc>
        <w:tc>
          <w:tcPr>
            <w:tcW w:w="4292" w:type="dxa"/>
            <w:shd w:val="clear" w:color="auto" w:fill="FFFF99"/>
          </w:tcPr>
          <w:p w14:paraId="64A9F8F7" w14:textId="77777777" w:rsidR="00FE4935" w:rsidRDefault="00DC6CCB">
            <w:pPr>
              <w:ind w:hanging="2"/>
              <w:rPr>
                <w:rFonts w:ascii="Calibri" w:eastAsia="Calibri" w:hAnsi="Calibri" w:cs="Calibri"/>
              </w:rPr>
            </w:pPr>
            <w:r>
              <w:rPr>
                <w:rFonts w:ascii="Calibri" w:eastAsia="Calibri" w:hAnsi="Calibri" w:cs="Calibri"/>
              </w:rPr>
              <w:t>Orleans Community Schools</w:t>
            </w:r>
          </w:p>
        </w:tc>
      </w:tr>
      <w:tr w:rsidR="00FE4935" w14:paraId="64A9F8FB" w14:textId="77777777">
        <w:tc>
          <w:tcPr>
            <w:tcW w:w="4338" w:type="dxa"/>
            <w:vAlign w:val="bottom"/>
          </w:tcPr>
          <w:p w14:paraId="64A9F8F9" w14:textId="77777777" w:rsidR="00FE4935" w:rsidRDefault="00DC6CCB">
            <w:pPr>
              <w:rPr>
                <w:rFonts w:ascii="Calibri" w:eastAsia="Calibri" w:hAnsi="Calibri" w:cs="Calibri"/>
              </w:rPr>
            </w:pPr>
            <w:r>
              <w:rPr>
                <w:rFonts w:ascii="Calibri" w:eastAsia="Calibri" w:hAnsi="Calibri" w:cs="Calibri"/>
              </w:rPr>
              <w:lastRenderedPageBreak/>
              <w:t>Company Mailing Address</w:t>
            </w:r>
          </w:p>
        </w:tc>
        <w:tc>
          <w:tcPr>
            <w:tcW w:w="4292" w:type="dxa"/>
            <w:shd w:val="clear" w:color="auto" w:fill="FFFF99"/>
          </w:tcPr>
          <w:p w14:paraId="64A9F8FA" w14:textId="77777777" w:rsidR="00FE4935" w:rsidRDefault="00DC6CCB">
            <w:pPr>
              <w:ind w:hanging="2"/>
              <w:rPr>
                <w:rFonts w:ascii="Calibri" w:eastAsia="Calibri" w:hAnsi="Calibri" w:cs="Calibri"/>
              </w:rPr>
            </w:pPr>
            <w:r>
              <w:rPr>
                <w:rFonts w:ascii="Calibri" w:eastAsia="Calibri" w:hAnsi="Calibri" w:cs="Calibri"/>
              </w:rPr>
              <w:t>173 West Marley Street</w:t>
            </w:r>
          </w:p>
        </w:tc>
      </w:tr>
      <w:tr w:rsidR="00FE4935" w14:paraId="64A9F8FE" w14:textId="77777777">
        <w:tc>
          <w:tcPr>
            <w:tcW w:w="4338" w:type="dxa"/>
            <w:vAlign w:val="bottom"/>
          </w:tcPr>
          <w:p w14:paraId="64A9F8FC" w14:textId="77777777" w:rsidR="00FE4935" w:rsidRDefault="00DC6CCB">
            <w:pPr>
              <w:rPr>
                <w:rFonts w:ascii="Calibri" w:eastAsia="Calibri" w:hAnsi="Calibri" w:cs="Calibri"/>
              </w:rPr>
            </w:pPr>
            <w:r>
              <w:rPr>
                <w:rFonts w:ascii="Calibri" w:eastAsia="Calibri" w:hAnsi="Calibri" w:cs="Calibri"/>
              </w:rPr>
              <w:t>Company City, State, Zip</w:t>
            </w:r>
          </w:p>
        </w:tc>
        <w:tc>
          <w:tcPr>
            <w:tcW w:w="4292" w:type="dxa"/>
            <w:shd w:val="clear" w:color="auto" w:fill="FFFF99"/>
          </w:tcPr>
          <w:p w14:paraId="64A9F8FD" w14:textId="77777777" w:rsidR="00FE4935" w:rsidRDefault="00DC6CCB">
            <w:pPr>
              <w:ind w:hanging="2"/>
              <w:rPr>
                <w:rFonts w:ascii="Calibri" w:eastAsia="Calibri" w:hAnsi="Calibri" w:cs="Calibri"/>
              </w:rPr>
            </w:pPr>
            <w:r>
              <w:rPr>
                <w:rFonts w:ascii="Calibri" w:eastAsia="Calibri" w:hAnsi="Calibri" w:cs="Calibri"/>
              </w:rPr>
              <w:t>Orleans, IN 47452</w:t>
            </w:r>
          </w:p>
        </w:tc>
      </w:tr>
      <w:tr w:rsidR="00FE4935" w14:paraId="64A9F901" w14:textId="77777777">
        <w:tc>
          <w:tcPr>
            <w:tcW w:w="4338" w:type="dxa"/>
            <w:vAlign w:val="bottom"/>
          </w:tcPr>
          <w:p w14:paraId="64A9F8FF" w14:textId="77777777" w:rsidR="00FE4935" w:rsidRDefault="00DC6CCB">
            <w:pPr>
              <w:rPr>
                <w:rFonts w:ascii="Calibri" w:eastAsia="Calibri" w:hAnsi="Calibri" w:cs="Calibri"/>
              </w:rPr>
            </w:pPr>
            <w:r>
              <w:rPr>
                <w:rFonts w:ascii="Calibri" w:eastAsia="Calibri" w:hAnsi="Calibri" w:cs="Calibri"/>
              </w:rPr>
              <w:t>Company Website Address</w:t>
            </w:r>
          </w:p>
        </w:tc>
        <w:tc>
          <w:tcPr>
            <w:tcW w:w="4292" w:type="dxa"/>
            <w:shd w:val="clear" w:color="auto" w:fill="FFFF99"/>
          </w:tcPr>
          <w:p w14:paraId="64A9F900" w14:textId="77777777" w:rsidR="00FE4935" w:rsidRDefault="00833231">
            <w:pPr>
              <w:ind w:hanging="2"/>
              <w:rPr>
                <w:rFonts w:ascii="Calibri" w:eastAsia="Calibri" w:hAnsi="Calibri" w:cs="Calibri"/>
              </w:rPr>
            </w:pPr>
            <w:hyperlink r:id="rId12">
              <w:r w:rsidR="00DC6CCB">
                <w:rPr>
                  <w:rFonts w:ascii="Calibri" w:eastAsia="Calibri" w:hAnsi="Calibri" w:cs="Calibri"/>
                  <w:color w:val="1155CC"/>
                  <w:u w:val="single"/>
                </w:rPr>
                <w:t>http://www.orleans.k12.in.us/</w:t>
              </w:r>
            </w:hyperlink>
          </w:p>
        </w:tc>
      </w:tr>
      <w:tr w:rsidR="00FE4935" w14:paraId="64A9F904" w14:textId="77777777">
        <w:tc>
          <w:tcPr>
            <w:tcW w:w="4338" w:type="dxa"/>
            <w:vAlign w:val="bottom"/>
          </w:tcPr>
          <w:p w14:paraId="64A9F902" w14:textId="77777777" w:rsidR="00FE4935" w:rsidRDefault="00DC6CCB">
            <w:pPr>
              <w:rPr>
                <w:rFonts w:ascii="Calibri" w:eastAsia="Calibri" w:hAnsi="Calibri" w:cs="Calibri"/>
              </w:rPr>
            </w:pPr>
            <w:r>
              <w:rPr>
                <w:rFonts w:ascii="Calibri" w:eastAsia="Calibri" w:hAnsi="Calibri" w:cs="Calibri"/>
              </w:rPr>
              <w:t>Contact Person</w:t>
            </w:r>
          </w:p>
        </w:tc>
        <w:tc>
          <w:tcPr>
            <w:tcW w:w="4292" w:type="dxa"/>
            <w:shd w:val="clear" w:color="auto" w:fill="FFFF99"/>
          </w:tcPr>
          <w:p w14:paraId="64A9F903" w14:textId="77777777" w:rsidR="00FE4935" w:rsidRDefault="00DC6CCB">
            <w:pPr>
              <w:ind w:hanging="2"/>
              <w:rPr>
                <w:rFonts w:ascii="Calibri" w:eastAsia="Calibri" w:hAnsi="Calibri" w:cs="Calibri"/>
              </w:rPr>
            </w:pPr>
            <w:r>
              <w:rPr>
                <w:rFonts w:ascii="Calibri" w:eastAsia="Calibri" w:hAnsi="Calibri" w:cs="Calibri"/>
              </w:rPr>
              <w:t>Jimmy Ellis</w:t>
            </w:r>
          </w:p>
        </w:tc>
      </w:tr>
      <w:tr w:rsidR="00FE4935" w14:paraId="64A9F907" w14:textId="77777777">
        <w:tc>
          <w:tcPr>
            <w:tcW w:w="4338" w:type="dxa"/>
            <w:vAlign w:val="bottom"/>
          </w:tcPr>
          <w:p w14:paraId="64A9F905" w14:textId="77777777" w:rsidR="00FE4935" w:rsidRDefault="00DC6CCB">
            <w:pPr>
              <w:rPr>
                <w:rFonts w:ascii="Calibri" w:eastAsia="Calibri" w:hAnsi="Calibri" w:cs="Calibri"/>
              </w:rPr>
            </w:pPr>
            <w:r>
              <w:rPr>
                <w:rFonts w:ascii="Calibri" w:eastAsia="Calibri" w:hAnsi="Calibri" w:cs="Calibri"/>
              </w:rPr>
              <w:t>Contact Title</w:t>
            </w:r>
          </w:p>
        </w:tc>
        <w:tc>
          <w:tcPr>
            <w:tcW w:w="4292" w:type="dxa"/>
            <w:shd w:val="clear" w:color="auto" w:fill="FFFF99"/>
          </w:tcPr>
          <w:p w14:paraId="64A9F906" w14:textId="77777777" w:rsidR="00FE4935" w:rsidRDefault="00DC6CCB">
            <w:pPr>
              <w:rPr>
                <w:rFonts w:ascii="Calibri" w:eastAsia="Calibri" w:hAnsi="Calibri" w:cs="Calibri"/>
              </w:rPr>
            </w:pPr>
            <w:r>
              <w:rPr>
                <w:rFonts w:ascii="Calibri" w:eastAsia="Calibri" w:hAnsi="Calibri" w:cs="Calibri"/>
              </w:rPr>
              <w:t>Superintendent</w:t>
            </w:r>
          </w:p>
        </w:tc>
      </w:tr>
      <w:tr w:rsidR="00FE4935" w14:paraId="64A9F90A" w14:textId="77777777">
        <w:tc>
          <w:tcPr>
            <w:tcW w:w="4338" w:type="dxa"/>
            <w:vAlign w:val="bottom"/>
          </w:tcPr>
          <w:p w14:paraId="64A9F908" w14:textId="77777777" w:rsidR="00FE4935" w:rsidRDefault="00DC6CCB">
            <w:pPr>
              <w:rPr>
                <w:rFonts w:ascii="Calibri" w:eastAsia="Calibri" w:hAnsi="Calibri" w:cs="Calibri"/>
              </w:rPr>
            </w:pPr>
            <w:r>
              <w:rPr>
                <w:rFonts w:ascii="Calibri" w:eastAsia="Calibri" w:hAnsi="Calibri" w:cs="Calibri"/>
              </w:rPr>
              <w:t>Company Telephone Number</w:t>
            </w:r>
          </w:p>
        </w:tc>
        <w:tc>
          <w:tcPr>
            <w:tcW w:w="4292" w:type="dxa"/>
            <w:shd w:val="clear" w:color="auto" w:fill="FFFF99"/>
          </w:tcPr>
          <w:p w14:paraId="64A9F909" w14:textId="77777777" w:rsidR="00FE4935" w:rsidRDefault="00DC6CCB">
            <w:pPr>
              <w:ind w:hanging="2"/>
              <w:rPr>
                <w:rFonts w:ascii="Calibri" w:eastAsia="Calibri" w:hAnsi="Calibri" w:cs="Calibri"/>
              </w:rPr>
            </w:pPr>
            <w:r>
              <w:rPr>
                <w:rFonts w:ascii="Calibri" w:eastAsia="Calibri" w:hAnsi="Calibri" w:cs="Calibri"/>
              </w:rPr>
              <w:t>812-865-2688</w:t>
            </w:r>
          </w:p>
        </w:tc>
      </w:tr>
      <w:tr w:rsidR="00FE4935" w14:paraId="64A9F90D" w14:textId="77777777">
        <w:tc>
          <w:tcPr>
            <w:tcW w:w="4338" w:type="dxa"/>
            <w:vAlign w:val="bottom"/>
          </w:tcPr>
          <w:p w14:paraId="64A9F90B" w14:textId="77777777" w:rsidR="00FE4935" w:rsidRDefault="00DC6CCB">
            <w:pPr>
              <w:rPr>
                <w:rFonts w:ascii="Calibri" w:eastAsia="Calibri" w:hAnsi="Calibri" w:cs="Calibri"/>
              </w:rPr>
            </w:pPr>
            <w:r>
              <w:rPr>
                <w:rFonts w:ascii="Calibri" w:eastAsia="Calibri" w:hAnsi="Calibri" w:cs="Calibri"/>
              </w:rPr>
              <w:t>Company Fax Number</w:t>
            </w:r>
          </w:p>
        </w:tc>
        <w:tc>
          <w:tcPr>
            <w:tcW w:w="4292" w:type="dxa"/>
            <w:shd w:val="clear" w:color="auto" w:fill="FFFF99"/>
          </w:tcPr>
          <w:p w14:paraId="64A9F90C" w14:textId="61DC7461" w:rsidR="00FE4935" w:rsidRDefault="006F0C4B">
            <w:pPr>
              <w:ind w:hanging="2"/>
              <w:rPr>
                <w:rFonts w:ascii="Calibri" w:eastAsia="Calibri" w:hAnsi="Calibri" w:cs="Calibri"/>
              </w:rPr>
            </w:pPr>
            <w:r>
              <w:rPr>
                <w:rFonts w:ascii="Calibri" w:eastAsia="Calibri" w:hAnsi="Calibri" w:cs="Calibri"/>
              </w:rPr>
              <w:t>N/A</w:t>
            </w:r>
          </w:p>
        </w:tc>
      </w:tr>
      <w:tr w:rsidR="00FE4935" w14:paraId="64A9F910" w14:textId="77777777">
        <w:tc>
          <w:tcPr>
            <w:tcW w:w="4338" w:type="dxa"/>
            <w:vAlign w:val="bottom"/>
          </w:tcPr>
          <w:p w14:paraId="64A9F90E" w14:textId="77777777" w:rsidR="00FE4935" w:rsidRDefault="00DC6CCB">
            <w:pPr>
              <w:rPr>
                <w:rFonts w:ascii="Calibri" w:eastAsia="Calibri" w:hAnsi="Calibri" w:cs="Calibri"/>
              </w:rPr>
            </w:pPr>
            <w:r>
              <w:rPr>
                <w:rFonts w:ascii="Calibri" w:eastAsia="Calibri" w:hAnsi="Calibri" w:cs="Calibri"/>
              </w:rPr>
              <w:t>Contact E-mail</w:t>
            </w:r>
          </w:p>
        </w:tc>
        <w:tc>
          <w:tcPr>
            <w:tcW w:w="4292" w:type="dxa"/>
            <w:shd w:val="clear" w:color="auto" w:fill="FFFF99"/>
          </w:tcPr>
          <w:p w14:paraId="64A9F90F" w14:textId="77777777" w:rsidR="00FE4935" w:rsidRDefault="00833231">
            <w:pPr>
              <w:ind w:hanging="2"/>
              <w:rPr>
                <w:rFonts w:ascii="Calibri" w:eastAsia="Calibri" w:hAnsi="Calibri" w:cs="Calibri"/>
              </w:rPr>
            </w:pPr>
            <w:hyperlink r:id="rId13">
              <w:r w:rsidR="00DC6CCB">
                <w:rPr>
                  <w:rFonts w:ascii="Calibri" w:eastAsia="Calibri" w:hAnsi="Calibri" w:cs="Calibri"/>
                  <w:color w:val="1155CC"/>
                  <w:u w:val="single"/>
                </w:rPr>
                <w:t>jellis@orleans.k12.in.us</w:t>
              </w:r>
            </w:hyperlink>
          </w:p>
        </w:tc>
      </w:tr>
      <w:tr w:rsidR="00FE4935" w14:paraId="64A9F913" w14:textId="77777777">
        <w:tc>
          <w:tcPr>
            <w:tcW w:w="4338" w:type="dxa"/>
            <w:tcBorders>
              <w:bottom w:val="single" w:sz="4" w:space="0" w:color="000000"/>
            </w:tcBorders>
            <w:vAlign w:val="bottom"/>
          </w:tcPr>
          <w:p w14:paraId="64A9F911" w14:textId="77777777" w:rsidR="00FE4935" w:rsidRDefault="00DC6CCB">
            <w:pPr>
              <w:rPr>
                <w:rFonts w:ascii="Calibri" w:eastAsia="Calibri" w:hAnsi="Calibri" w:cs="Calibri"/>
              </w:rPr>
            </w:pPr>
            <w:r>
              <w:rPr>
                <w:rFonts w:ascii="Calibri" w:eastAsia="Calibri" w:hAnsi="Calibri" w:cs="Calibri"/>
              </w:rPr>
              <w:t>Industry of Company</w:t>
            </w:r>
          </w:p>
        </w:tc>
        <w:tc>
          <w:tcPr>
            <w:tcW w:w="4292" w:type="dxa"/>
            <w:tcBorders>
              <w:bottom w:val="single" w:sz="4" w:space="0" w:color="000000"/>
            </w:tcBorders>
            <w:shd w:val="clear" w:color="auto" w:fill="FFFF99"/>
          </w:tcPr>
          <w:p w14:paraId="64A9F912" w14:textId="77777777" w:rsidR="00FE4935" w:rsidRDefault="00DC6CCB">
            <w:pPr>
              <w:ind w:hanging="2"/>
              <w:rPr>
                <w:rFonts w:ascii="Calibri" w:eastAsia="Calibri" w:hAnsi="Calibri" w:cs="Calibri"/>
              </w:rPr>
            </w:pPr>
            <w:r>
              <w:rPr>
                <w:rFonts w:ascii="Calibri" w:eastAsia="Calibri" w:hAnsi="Calibri" w:cs="Calibri"/>
              </w:rPr>
              <w:t>K-12 Education</w:t>
            </w:r>
          </w:p>
        </w:tc>
      </w:tr>
      <w:tr w:rsidR="00FE4935" w14:paraId="64A9F916" w14:textId="77777777">
        <w:tc>
          <w:tcPr>
            <w:tcW w:w="4338" w:type="dxa"/>
            <w:shd w:val="clear" w:color="auto" w:fill="B3B3B3"/>
            <w:vAlign w:val="bottom"/>
          </w:tcPr>
          <w:p w14:paraId="64A9F914" w14:textId="77777777" w:rsidR="00FE4935" w:rsidRDefault="00DC6CCB">
            <w:pPr>
              <w:rPr>
                <w:rFonts w:ascii="Calibri" w:eastAsia="Calibri" w:hAnsi="Calibri" w:cs="Calibri"/>
                <w:b/>
              </w:rPr>
            </w:pPr>
            <w:r>
              <w:rPr>
                <w:rFonts w:ascii="Calibri" w:eastAsia="Calibri" w:hAnsi="Calibri" w:cs="Calibri"/>
                <w:b/>
              </w:rPr>
              <w:t>Customer 3</w:t>
            </w:r>
          </w:p>
        </w:tc>
        <w:tc>
          <w:tcPr>
            <w:tcW w:w="4292" w:type="dxa"/>
            <w:tcBorders>
              <w:bottom w:val="single" w:sz="4" w:space="0" w:color="000000"/>
            </w:tcBorders>
            <w:shd w:val="clear" w:color="auto" w:fill="B3B3B3"/>
          </w:tcPr>
          <w:p w14:paraId="64A9F915" w14:textId="77777777" w:rsidR="00FE4935" w:rsidRDefault="00FE4935">
            <w:pPr>
              <w:rPr>
                <w:rFonts w:ascii="Calibri" w:eastAsia="Calibri" w:hAnsi="Calibri" w:cs="Calibri"/>
              </w:rPr>
            </w:pPr>
          </w:p>
        </w:tc>
      </w:tr>
      <w:tr w:rsidR="00FE4935" w14:paraId="64A9F919" w14:textId="77777777">
        <w:tc>
          <w:tcPr>
            <w:tcW w:w="4338" w:type="dxa"/>
            <w:vAlign w:val="bottom"/>
          </w:tcPr>
          <w:p w14:paraId="64A9F917" w14:textId="77777777" w:rsidR="00FE4935" w:rsidRDefault="00DC6CCB">
            <w:pPr>
              <w:rPr>
                <w:rFonts w:ascii="Calibri" w:eastAsia="Calibri" w:hAnsi="Calibri" w:cs="Calibri"/>
              </w:rPr>
            </w:pPr>
            <w:r>
              <w:rPr>
                <w:rFonts w:ascii="Calibri" w:eastAsia="Calibri" w:hAnsi="Calibri" w:cs="Calibri"/>
              </w:rPr>
              <w:t>Legal Name of Company or Governmental Entity</w:t>
            </w:r>
          </w:p>
        </w:tc>
        <w:tc>
          <w:tcPr>
            <w:tcW w:w="4292" w:type="dxa"/>
            <w:shd w:val="clear" w:color="auto" w:fill="FFFF99"/>
          </w:tcPr>
          <w:p w14:paraId="64A9F918" w14:textId="77777777" w:rsidR="00FE4935" w:rsidRDefault="00DC6CCB">
            <w:pPr>
              <w:ind w:hanging="2"/>
              <w:rPr>
                <w:rFonts w:ascii="Calibri" w:eastAsia="Calibri" w:hAnsi="Calibri" w:cs="Calibri"/>
              </w:rPr>
            </w:pPr>
            <w:r>
              <w:rPr>
                <w:rFonts w:ascii="Calibri" w:eastAsia="Calibri" w:hAnsi="Calibri" w:cs="Calibri"/>
              </w:rPr>
              <w:t>Catholic Diocese of Evansville Schools</w:t>
            </w:r>
          </w:p>
        </w:tc>
      </w:tr>
      <w:tr w:rsidR="00FE4935" w14:paraId="64A9F91C" w14:textId="77777777">
        <w:tc>
          <w:tcPr>
            <w:tcW w:w="4338" w:type="dxa"/>
            <w:vAlign w:val="bottom"/>
          </w:tcPr>
          <w:p w14:paraId="64A9F91A" w14:textId="77777777" w:rsidR="00FE4935" w:rsidRDefault="00DC6CCB">
            <w:pPr>
              <w:rPr>
                <w:rFonts w:ascii="Calibri" w:eastAsia="Calibri" w:hAnsi="Calibri" w:cs="Calibri"/>
              </w:rPr>
            </w:pPr>
            <w:r>
              <w:rPr>
                <w:rFonts w:ascii="Calibri" w:eastAsia="Calibri" w:hAnsi="Calibri" w:cs="Calibri"/>
              </w:rPr>
              <w:t>Company Mailing Address</w:t>
            </w:r>
          </w:p>
        </w:tc>
        <w:tc>
          <w:tcPr>
            <w:tcW w:w="4292" w:type="dxa"/>
            <w:shd w:val="clear" w:color="auto" w:fill="FFFF99"/>
          </w:tcPr>
          <w:p w14:paraId="64A9F91B" w14:textId="77777777" w:rsidR="00FE4935" w:rsidRDefault="00DC6CCB">
            <w:pPr>
              <w:ind w:hanging="2"/>
              <w:rPr>
                <w:rFonts w:ascii="Calibri" w:eastAsia="Calibri" w:hAnsi="Calibri" w:cs="Calibri"/>
              </w:rPr>
            </w:pPr>
            <w:r>
              <w:rPr>
                <w:rFonts w:ascii="Calibri" w:eastAsia="Calibri" w:hAnsi="Calibri" w:cs="Calibri"/>
              </w:rPr>
              <w:t>4200 N. Kentucky Ave.</w:t>
            </w:r>
          </w:p>
        </w:tc>
      </w:tr>
      <w:tr w:rsidR="00FE4935" w14:paraId="64A9F91F" w14:textId="77777777">
        <w:tc>
          <w:tcPr>
            <w:tcW w:w="4338" w:type="dxa"/>
            <w:vAlign w:val="bottom"/>
          </w:tcPr>
          <w:p w14:paraId="64A9F91D" w14:textId="77777777" w:rsidR="00FE4935" w:rsidRDefault="00DC6CCB">
            <w:pPr>
              <w:rPr>
                <w:rFonts w:ascii="Calibri" w:eastAsia="Calibri" w:hAnsi="Calibri" w:cs="Calibri"/>
              </w:rPr>
            </w:pPr>
            <w:r>
              <w:rPr>
                <w:rFonts w:ascii="Calibri" w:eastAsia="Calibri" w:hAnsi="Calibri" w:cs="Calibri"/>
              </w:rPr>
              <w:t>Company City, State, Zip</w:t>
            </w:r>
          </w:p>
        </w:tc>
        <w:tc>
          <w:tcPr>
            <w:tcW w:w="4292" w:type="dxa"/>
            <w:shd w:val="clear" w:color="auto" w:fill="FFFF99"/>
          </w:tcPr>
          <w:p w14:paraId="64A9F91E" w14:textId="77777777" w:rsidR="00FE4935" w:rsidRDefault="00DC6CCB">
            <w:pPr>
              <w:ind w:hanging="2"/>
              <w:rPr>
                <w:rFonts w:ascii="Calibri" w:eastAsia="Calibri" w:hAnsi="Calibri" w:cs="Calibri"/>
              </w:rPr>
            </w:pPr>
            <w:r>
              <w:rPr>
                <w:rFonts w:ascii="Calibri" w:eastAsia="Calibri" w:hAnsi="Calibri" w:cs="Calibri"/>
              </w:rPr>
              <w:t>Evansville, IN 47724</w:t>
            </w:r>
          </w:p>
        </w:tc>
      </w:tr>
      <w:tr w:rsidR="00FE4935" w14:paraId="64A9F922" w14:textId="77777777">
        <w:tc>
          <w:tcPr>
            <w:tcW w:w="4338" w:type="dxa"/>
            <w:vAlign w:val="bottom"/>
          </w:tcPr>
          <w:p w14:paraId="64A9F920" w14:textId="77777777" w:rsidR="00FE4935" w:rsidRDefault="00DC6CCB">
            <w:pPr>
              <w:rPr>
                <w:rFonts w:ascii="Calibri" w:eastAsia="Calibri" w:hAnsi="Calibri" w:cs="Calibri"/>
              </w:rPr>
            </w:pPr>
            <w:r>
              <w:rPr>
                <w:rFonts w:ascii="Calibri" w:eastAsia="Calibri" w:hAnsi="Calibri" w:cs="Calibri"/>
              </w:rPr>
              <w:t>Company Website Address</w:t>
            </w:r>
          </w:p>
        </w:tc>
        <w:tc>
          <w:tcPr>
            <w:tcW w:w="4292" w:type="dxa"/>
            <w:shd w:val="clear" w:color="auto" w:fill="FFFF99"/>
          </w:tcPr>
          <w:p w14:paraId="64A9F921" w14:textId="77777777" w:rsidR="00FE4935" w:rsidRDefault="00833231">
            <w:pPr>
              <w:ind w:hanging="2"/>
              <w:rPr>
                <w:rFonts w:ascii="Calibri" w:eastAsia="Calibri" w:hAnsi="Calibri" w:cs="Calibri"/>
              </w:rPr>
            </w:pPr>
            <w:hyperlink r:id="rId14">
              <w:r w:rsidR="00DC6CCB">
                <w:rPr>
                  <w:rFonts w:ascii="Calibri" w:eastAsia="Calibri" w:hAnsi="Calibri" w:cs="Calibri"/>
                  <w:color w:val="1155CC"/>
                  <w:u w:val="single"/>
                </w:rPr>
                <w:t>www.evdio.org</w:t>
              </w:r>
            </w:hyperlink>
          </w:p>
        </w:tc>
      </w:tr>
      <w:tr w:rsidR="00FE4935" w14:paraId="64A9F925" w14:textId="77777777">
        <w:tc>
          <w:tcPr>
            <w:tcW w:w="4338" w:type="dxa"/>
            <w:vAlign w:val="bottom"/>
          </w:tcPr>
          <w:p w14:paraId="64A9F923" w14:textId="77777777" w:rsidR="00FE4935" w:rsidRDefault="00DC6CCB">
            <w:pPr>
              <w:rPr>
                <w:rFonts w:ascii="Calibri" w:eastAsia="Calibri" w:hAnsi="Calibri" w:cs="Calibri"/>
              </w:rPr>
            </w:pPr>
            <w:r>
              <w:rPr>
                <w:rFonts w:ascii="Calibri" w:eastAsia="Calibri" w:hAnsi="Calibri" w:cs="Calibri"/>
              </w:rPr>
              <w:t>Contact Person</w:t>
            </w:r>
          </w:p>
        </w:tc>
        <w:tc>
          <w:tcPr>
            <w:tcW w:w="4292" w:type="dxa"/>
            <w:shd w:val="clear" w:color="auto" w:fill="FFFF99"/>
          </w:tcPr>
          <w:p w14:paraId="64A9F924" w14:textId="77777777" w:rsidR="00FE4935" w:rsidRDefault="00DC6CCB">
            <w:pPr>
              <w:ind w:hanging="2"/>
              <w:rPr>
                <w:rFonts w:ascii="Calibri" w:eastAsia="Calibri" w:hAnsi="Calibri" w:cs="Calibri"/>
              </w:rPr>
            </w:pPr>
            <w:r>
              <w:rPr>
                <w:rFonts w:ascii="Calibri" w:eastAsia="Calibri" w:hAnsi="Calibri" w:cs="Calibri"/>
              </w:rPr>
              <w:t>Michelle Priar</w:t>
            </w:r>
          </w:p>
        </w:tc>
      </w:tr>
      <w:tr w:rsidR="00FE4935" w14:paraId="64A9F928" w14:textId="77777777">
        <w:tc>
          <w:tcPr>
            <w:tcW w:w="4338" w:type="dxa"/>
            <w:vAlign w:val="bottom"/>
          </w:tcPr>
          <w:p w14:paraId="64A9F926" w14:textId="77777777" w:rsidR="00FE4935" w:rsidRDefault="00DC6CCB">
            <w:pPr>
              <w:rPr>
                <w:rFonts w:ascii="Calibri" w:eastAsia="Calibri" w:hAnsi="Calibri" w:cs="Calibri"/>
              </w:rPr>
            </w:pPr>
            <w:r>
              <w:rPr>
                <w:rFonts w:ascii="Calibri" w:eastAsia="Calibri" w:hAnsi="Calibri" w:cs="Calibri"/>
              </w:rPr>
              <w:t>Contact Title</w:t>
            </w:r>
          </w:p>
        </w:tc>
        <w:tc>
          <w:tcPr>
            <w:tcW w:w="4292" w:type="dxa"/>
            <w:shd w:val="clear" w:color="auto" w:fill="FFFF99"/>
          </w:tcPr>
          <w:p w14:paraId="64A9F927" w14:textId="77777777" w:rsidR="00FE4935" w:rsidRDefault="00DC6CCB">
            <w:pPr>
              <w:ind w:hanging="2"/>
              <w:rPr>
                <w:rFonts w:ascii="Calibri" w:eastAsia="Calibri" w:hAnsi="Calibri" w:cs="Calibri"/>
              </w:rPr>
            </w:pPr>
            <w:r>
              <w:rPr>
                <w:rFonts w:ascii="Calibri" w:eastAsia="Calibri" w:hAnsi="Calibri" w:cs="Calibri"/>
              </w:rPr>
              <w:t>Superintendent</w:t>
            </w:r>
          </w:p>
        </w:tc>
      </w:tr>
      <w:tr w:rsidR="00FE4935" w14:paraId="64A9F92B" w14:textId="77777777">
        <w:tc>
          <w:tcPr>
            <w:tcW w:w="4338" w:type="dxa"/>
            <w:vAlign w:val="bottom"/>
          </w:tcPr>
          <w:p w14:paraId="64A9F929" w14:textId="77777777" w:rsidR="00FE4935" w:rsidRDefault="00DC6CCB">
            <w:pPr>
              <w:rPr>
                <w:rFonts w:ascii="Calibri" w:eastAsia="Calibri" w:hAnsi="Calibri" w:cs="Calibri"/>
              </w:rPr>
            </w:pPr>
            <w:r>
              <w:rPr>
                <w:rFonts w:ascii="Calibri" w:eastAsia="Calibri" w:hAnsi="Calibri" w:cs="Calibri"/>
              </w:rPr>
              <w:t>Company Telephone Number</w:t>
            </w:r>
          </w:p>
        </w:tc>
        <w:tc>
          <w:tcPr>
            <w:tcW w:w="4292" w:type="dxa"/>
            <w:shd w:val="clear" w:color="auto" w:fill="FFFF99"/>
          </w:tcPr>
          <w:p w14:paraId="64A9F92A" w14:textId="77777777" w:rsidR="00FE4935" w:rsidRDefault="00DC6CCB">
            <w:pPr>
              <w:ind w:hanging="2"/>
              <w:rPr>
                <w:rFonts w:ascii="Calibri" w:eastAsia="Calibri" w:hAnsi="Calibri" w:cs="Calibri"/>
              </w:rPr>
            </w:pPr>
            <w:r>
              <w:rPr>
                <w:rFonts w:ascii="Calibri" w:eastAsia="Calibri" w:hAnsi="Calibri" w:cs="Calibri"/>
              </w:rPr>
              <w:t>812-424-5536</w:t>
            </w:r>
          </w:p>
        </w:tc>
      </w:tr>
      <w:tr w:rsidR="00FE4935" w14:paraId="64A9F92E" w14:textId="77777777">
        <w:tc>
          <w:tcPr>
            <w:tcW w:w="4338" w:type="dxa"/>
            <w:vAlign w:val="bottom"/>
          </w:tcPr>
          <w:p w14:paraId="64A9F92C" w14:textId="77777777" w:rsidR="00FE4935" w:rsidRDefault="00DC6CCB">
            <w:pPr>
              <w:rPr>
                <w:rFonts w:ascii="Calibri" w:eastAsia="Calibri" w:hAnsi="Calibri" w:cs="Calibri"/>
              </w:rPr>
            </w:pPr>
            <w:r>
              <w:rPr>
                <w:rFonts w:ascii="Calibri" w:eastAsia="Calibri" w:hAnsi="Calibri" w:cs="Calibri"/>
              </w:rPr>
              <w:t>Company Fax Number</w:t>
            </w:r>
          </w:p>
        </w:tc>
        <w:tc>
          <w:tcPr>
            <w:tcW w:w="4292" w:type="dxa"/>
            <w:shd w:val="clear" w:color="auto" w:fill="FFFF99"/>
          </w:tcPr>
          <w:p w14:paraId="64A9F92D" w14:textId="2D974094" w:rsidR="00FE4935" w:rsidRDefault="006F0C4B">
            <w:pPr>
              <w:ind w:hanging="2"/>
              <w:rPr>
                <w:rFonts w:ascii="Calibri" w:eastAsia="Calibri" w:hAnsi="Calibri" w:cs="Calibri"/>
              </w:rPr>
            </w:pPr>
            <w:r>
              <w:rPr>
                <w:rFonts w:ascii="Calibri" w:eastAsia="Calibri" w:hAnsi="Calibri" w:cs="Calibri"/>
              </w:rPr>
              <w:t>N/A</w:t>
            </w:r>
          </w:p>
        </w:tc>
      </w:tr>
      <w:tr w:rsidR="00FE4935" w14:paraId="64A9F931" w14:textId="77777777">
        <w:tc>
          <w:tcPr>
            <w:tcW w:w="4338" w:type="dxa"/>
            <w:vAlign w:val="bottom"/>
          </w:tcPr>
          <w:p w14:paraId="64A9F92F" w14:textId="77777777" w:rsidR="00FE4935" w:rsidRDefault="00DC6CCB">
            <w:pPr>
              <w:rPr>
                <w:rFonts w:ascii="Calibri" w:eastAsia="Calibri" w:hAnsi="Calibri" w:cs="Calibri"/>
              </w:rPr>
            </w:pPr>
            <w:r>
              <w:rPr>
                <w:rFonts w:ascii="Calibri" w:eastAsia="Calibri" w:hAnsi="Calibri" w:cs="Calibri"/>
              </w:rPr>
              <w:t>Contact E-mail</w:t>
            </w:r>
          </w:p>
        </w:tc>
        <w:tc>
          <w:tcPr>
            <w:tcW w:w="4292" w:type="dxa"/>
            <w:shd w:val="clear" w:color="auto" w:fill="FFFF99"/>
          </w:tcPr>
          <w:p w14:paraId="64A9F930" w14:textId="77777777" w:rsidR="00FE4935" w:rsidRDefault="00833231">
            <w:pPr>
              <w:ind w:hanging="2"/>
              <w:rPr>
                <w:rFonts w:ascii="Calibri" w:eastAsia="Calibri" w:hAnsi="Calibri" w:cs="Calibri"/>
              </w:rPr>
            </w:pPr>
            <w:hyperlink r:id="rId15">
              <w:r w:rsidR="00DC6CCB">
                <w:rPr>
                  <w:rFonts w:ascii="Calibri" w:eastAsia="Calibri" w:hAnsi="Calibri" w:cs="Calibri"/>
                  <w:color w:val="1155CC"/>
                  <w:u w:val="single"/>
                </w:rPr>
                <w:t>mpriar@evdio.org</w:t>
              </w:r>
            </w:hyperlink>
          </w:p>
        </w:tc>
      </w:tr>
      <w:tr w:rsidR="00FE4935" w14:paraId="64A9F934" w14:textId="77777777">
        <w:tc>
          <w:tcPr>
            <w:tcW w:w="4338" w:type="dxa"/>
            <w:vAlign w:val="bottom"/>
          </w:tcPr>
          <w:p w14:paraId="64A9F932" w14:textId="77777777" w:rsidR="00FE4935" w:rsidRDefault="00DC6CCB">
            <w:pPr>
              <w:rPr>
                <w:rFonts w:ascii="Calibri" w:eastAsia="Calibri" w:hAnsi="Calibri" w:cs="Calibri"/>
              </w:rPr>
            </w:pPr>
            <w:r>
              <w:rPr>
                <w:rFonts w:ascii="Calibri" w:eastAsia="Calibri" w:hAnsi="Calibri" w:cs="Calibri"/>
              </w:rPr>
              <w:t>Industry of Company</w:t>
            </w:r>
          </w:p>
        </w:tc>
        <w:tc>
          <w:tcPr>
            <w:tcW w:w="4292" w:type="dxa"/>
            <w:shd w:val="clear" w:color="auto" w:fill="FFFF99"/>
          </w:tcPr>
          <w:p w14:paraId="64A9F933" w14:textId="77777777" w:rsidR="00FE4935" w:rsidRDefault="00DC6CCB">
            <w:pPr>
              <w:ind w:hanging="2"/>
              <w:rPr>
                <w:rFonts w:ascii="Calibri" w:eastAsia="Calibri" w:hAnsi="Calibri" w:cs="Calibri"/>
              </w:rPr>
            </w:pPr>
            <w:r>
              <w:rPr>
                <w:rFonts w:ascii="Calibri" w:eastAsia="Calibri" w:hAnsi="Calibri" w:cs="Calibri"/>
              </w:rPr>
              <w:t>K-12 Education</w:t>
            </w:r>
          </w:p>
        </w:tc>
      </w:tr>
    </w:tbl>
    <w:p w14:paraId="64A9F935" w14:textId="77777777" w:rsidR="00FE4935" w:rsidRDefault="00FE4935">
      <w:pPr>
        <w:widowControl/>
        <w:rPr>
          <w:rFonts w:ascii="Calibri" w:eastAsia="Calibri" w:hAnsi="Calibri" w:cs="Calibri"/>
        </w:rPr>
      </w:pPr>
    </w:p>
    <w:p w14:paraId="64A9F936" w14:textId="77777777" w:rsidR="00FE4935" w:rsidRDefault="00DC6CCB">
      <w:pPr>
        <w:widowControl/>
        <w:ind w:left="720" w:hanging="720"/>
        <w:rPr>
          <w:rFonts w:ascii="Calibri" w:eastAsia="Calibri" w:hAnsi="Calibri" w:cs="Calibri"/>
          <w:b/>
        </w:rPr>
      </w:pPr>
      <w:bookmarkStart w:id="2" w:name="_30j0zll" w:colFirst="0" w:colLast="0"/>
      <w:bookmarkEnd w:id="2"/>
      <w:r>
        <w:rPr>
          <w:rFonts w:ascii="Calibri" w:eastAsia="Calibri" w:hAnsi="Calibri" w:cs="Calibri"/>
          <w:b/>
        </w:rPr>
        <w:t xml:space="preserve">2.3.8    Registration to do Business </w:t>
      </w:r>
      <w:r>
        <w:rPr>
          <w:rFonts w:ascii="Calibri" w:eastAsia="Calibri" w:hAnsi="Calibri" w:cs="Calibri"/>
        </w:rPr>
        <w:t>– Per RFP 2.3.8,</w:t>
      </w:r>
      <w:r>
        <w:rPr>
          <w:rFonts w:ascii="Calibri" w:eastAsia="Calibri" w:hAnsi="Calibri" w:cs="Calibri"/>
          <w:b/>
        </w:rPr>
        <w:t xml:space="preserve"> </w:t>
      </w:r>
      <w:r>
        <w:rPr>
          <w:rFonts w:ascii="Calibri" w:eastAsia="Calibri" w:hAnsi="Calibri" w:cs="Calibri"/>
        </w:rPr>
        <w:t>Respondents providing the products and/or services required by this RFP must be registered to do business by the Indiana Secretary of State. The Secretary of State 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p>
    <w:tbl>
      <w:tblPr>
        <w:tblStyle w:val="12"/>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FE4935" w14:paraId="64A9F938" w14:textId="77777777">
        <w:tc>
          <w:tcPr>
            <w:tcW w:w="8630" w:type="dxa"/>
            <w:shd w:val="clear" w:color="auto" w:fill="FFFF99"/>
          </w:tcPr>
          <w:p w14:paraId="64A9F937" w14:textId="52132F07" w:rsidR="00FE4935" w:rsidRDefault="00DC6CCB">
            <w:pPr>
              <w:ind w:firstLine="360"/>
              <w:rPr>
                <w:rFonts w:ascii="Calibri" w:eastAsia="Calibri" w:hAnsi="Calibri" w:cs="Calibri"/>
              </w:rPr>
            </w:pPr>
            <w:r>
              <w:rPr>
                <w:rFonts w:ascii="Calibri" w:eastAsia="Calibri" w:hAnsi="Calibri" w:cs="Calibri"/>
              </w:rPr>
              <w:t xml:space="preserve">Youth First, Inc. is registered with the Indiana Secretary of State and its Articles of Incorporation are attached as </w:t>
            </w:r>
            <w:r w:rsidRPr="00544757">
              <w:rPr>
                <w:rFonts w:ascii="Calibri" w:eastAsia="Calibri" w:hAnsi="Calibri" w:cs="Calibri"/>
                <w:b/>
                <w:bCs/>
              </w:rPr>
              <w:t xml:space="preserve">Exhibit </w:t>
            </w:r>
            <w:r w:rsidR="00544757">
              <w:rPr>
                <w:rFonts w:ascii="Calibri" w:eastAsia="Calibri" w:hAnsi="Calibri" w:cs="Calibri"/>
                <w:b/>
                <w:bCs/>
              </w:rPr>
              <w:t>14</w:t>
            </w:r>
            <w:r>
              <w:rPr>
                <w:rFonts w:ascii="Calibri" w:eastAsia="Calibri" w:hAnsi="Calibri" w:cs="Calibri"/>
              </w:rPr>
              <w:t>. We are also registered with the Indiana Department of Administration, with Bidder ID: EXT0000022985.</w:t>
            </w:r>
          </w:p>
        </w:tc>
      </w:tr>
    </w:tbl>
    <w:p w14:paraId="64A9F939" w14:textId="77777777" w:rsidR="00FE4935" w:rsidRDefault="00FE4935">
      <w:pPr>
        <w:rPr>
          <w:rFonts w:ascii="Calibri" w:eastAsia="Calibri" w:hAnsi="Calibri" w:cs="Calibri"/>
        </w:rPr>
      </w:pPr>
    </w:p>
    <w:p w14:paraId="64A9F93A" w14:textId="77777777" w:rsidR="00FE4935" w:rsidRDefault="00DC6CCB">
      <w:pPr>
        <w:widowControl/>
        <w:numPr>
          <w:ilvl w:val="2"/>
          <w:numId w:val="2"/>
        </w:numPr>
        <w:jc w:val="both"/>
        <w:rPr>
          <w:rFonts w:ascii="Calibri" w:eastAsia="Calibri" w:hAnsi="Calibri" w:cs="Calibri"/>
        </w:rPr>
      </w:pPr>
      <w:r>
        <w:rPr>
          <w:rFonts w:ascii="Calibri" w:eastAsia="Calibri" w:hAnsi="Calibri" w:cs="Calibri"/>
          <w:b/>
        </w:rPr>
        <w:t>Authorizing Document -</w:t>
      </w:r>
      <w:r>
        <w:rPr>
          <w:rFonts w:ascii="Calibri" w:eastAsia="Calibri" w:hAnsi="Calibri" w:cs="Calibri"/>
        </w:rPr>
        <w:t xml:space="preserve"> Respondent personnel signing the Executive Summary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Pr>
          <w:rFonts w:ascii="Calibri" w:eastAsia="Calibri" w:hAnsi="Calibri" w:cs="Calibri"/>
          <w:b/>
        </w:rPr>
        <w:t xml:space="preserve"> </w:t>
      </w:r>
    </w:p>
    <w:tbl>
      <w:tblPr>
        <w:tblStyle w:val="11"/>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FE4935" w14:paraId="64A9F93C" w14:textId="77777777">
        <w:tc>
          <w:tcPr>
            <w:tcW w:w="8630" w:type="dxa"/>
            <w:shd w:val="clear" w:color="auto" w:fill="FFFF99"/>
          </w:tcPr>
          <w:p w14:paraId="64A9F93B" w14:textId="2D7EBA36" w:rsidR="00FE4935" w:rsidRDefault="00DC6CCB">
            <w:pPr>
              <w:ind w:firstLine="270"/>
              <w:rPr>
                <w:rFonts w:ascii="Calibri" w:eastAsia="Calibri" w:hAnsi="Calibri" w:cs="Calibri"/>
              </w:rPr>
            </w:pPr>
            <w:r>
              <w:rPr>
                <w:rFonts w:ascii="Calibri" w:eastAsia="Calibri" w:hAnsi="Calibri" w:cs="Calibri"/>
              </w:rPr>
              <w:t xml:space="preserve">The President and CEO of Youth First, Inc. is legally authorized by the corporation to commit the corporation contractually. Documentation of this authorization can be found in Section 4.6 of the corporation by-laws, attached to this application as </w:t>
            </w:r>
            <w:r w:rsidRPr="00544757">
              <w:rPr>
                <w:rFonts w:ascii="Calibri" w:eastAsia="Calibri" w:hAnsi="Calibri" w:cs="Calibri"/>
                <w:b/>
                <w:bCs/>
              </w:rPr>
              <w:t xml:space="preserve">Exhibit </w:t>
            </w:r>
            <w:r w:rsidR="00544757">
              <w:rPr>
                <w:rFonts w:ascii="Calibri" w:eastAsia="Calibri" w:hAnsi="Calibri" w:cs="Calibri"/>
                <w:b/>
                <w:bCs/>
              </w:rPr>
              <w:lastRenderedPageBreak/>
              <w:t>9</w:t>
            </w:r>
            <w:r>
              <w:rPr>
                <w:rFonts w:ascii="Calibri" w:eastAsia="Calibri" w:hAnsi="Calibri" w:cs="Calibri"/>
              </w:rPr>
              <w:t>.</w:t>
            </w:r>
          </w:p>
        </w:tc>
      </w:tr>
    </w:tbl>
    <w:p w14:paraId="64A9F93D" w14:textId="77777777" w:rsidR="00FE4935" w:rsidRDefault="00FE4935">
      <w:pPr>
        <w:rPr>
          <w:rFonts w:ascii="Calibri" w:eastAsia="Calibri" w:hAnsi="Calibri" w:cs="Calibri"/>
        </w:rPr>
      </w:pPr>
    </w:p>
    <w:p w14:paraId="64A9F93E" w14:textId="77777777" w:rsidR="00FE4935" w:rsidRDefault="00DC6CCB">
      <w:pPr>
        <w:widowControl/>
        <w:numPr>
          <w:ilvl w:val="2"/>
          <w:numId w:val="2"/>
        </w:numPr>
        <w:pBdr>
          <w:top w:val="nil"/>
          <w:left w:val="nil"/>
          <w:bottom w:val="nil"/>
          <w:right w:val="nil"/>
          <w:between w:val="nil"/>
        </w:pBdr>
        <w:rPr>
          <w:rFonts w:ascii="Quattrocento Sans" w:eastAsia="Quattrocento Sans" w:hAnsi="Quattrocento Sans" w:cs="Quattrocento Sans"/>
          <w:b/>
          <w:color w:val="000000"/>
        </w:rPr>
      </w:pPr>
      <w:r>
        <w:rPr>
          <w:rFonts w:ascii="Calibri" w:eastAsia="Calibri" w:hAnsi="Calibri" w:cs="Calibri"/>
          <w:b/>
          <w:color w:val="000000"/>
        </w:rPr>
        <w:t>Diversity Subcontractor Agreements </w:t>
      </w:r>
    </w:p>
    <w:p w14:paraId="64A9F93F" w14:textId="77777777" w:rsidR="00FE4935" w:rsidRDefault="00DC6CCB">
      <w:pPr>
        <w:widowControl/>
        <w:pBdr>
          <w:top w:val="nil"/>
          <w:left w:val="nil"/>
          <w:bottom w:val="nil"/>
          <w:right w:val="nil"/>
          <w:between w:val="nil"/>
        </w:pBdr>
        <w:ind w:left="480"/>
        <w:rPr>
          <w:rFonts w:ascii="Quattrocento Sans" w:eastAsia="Quattrocento Sans" w:hAnsi="Quattrocento Sans" w:cs="Quattrocento Sans"/>
          <w:color w:val="000000"/>
        </w:rPr>
      </w:pPr>
      <w:r>
        <w:rPr>
          <w:rFonts w:ascii="Calibri" w:eastAsia="Calibri" w:hAnsi="Calibri" w:cs="Calibri"/>
          <w:color w:val="000000"/>
        </w:rPr>
        <w:t>a.</w:t>
      </w:r>
      <w:r>
        <w:rPr>
          <w:rFonts w:ascii="Calibri" w:eastAsia="Calibri" w:hAnsi="Calibri" w:cs="Calibri"/>
          <w:color w:val="000000"/>
        </w:rPr>
        <w:tab/>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 </w:t>
      </w:r>
    </w:p>
    <w:p w14:paraId="64A9F940" w14:textId="77777777" w:rsidR="00FE4935" w:rsidRDefault="00DC6CCB">
      <w:pPr>
        <w:widowControl/>
        <w:pBdr>
          <w:top w:val="nil"/>
          <w:left w:val="nil"/>
          <w:bottom w:val="nil"/>
          <w:right w:val="nil"/>
          <w:between w:val="nil"/>
        </w:pBdr>
        <w:ind w:left="480"/>
        <w:rPr>
          <w:rFonts w:ascii="Calibri" w:eastAsia="Calibri" w:hAnsi="Calibri" w:cs="Calibri"/>
        </w:rPr>
      </w:pPr>
      <w:r>
        <w:rPr>
          <w:rFonts w:ascii="Calibri" w:eastAsia="Calibri" w:hAnsi="Calibri" w:cs="Calibri"/>
          <w:color w:val="000000"/>
        </w:rPr>
        <w:t>b.</w:t>
      </w:r>
      <w:r>
        <w:rPr>
          <w:rFonts w:ascii="Calibri" w:eastAsia="Calibri" w:hAnsi="Calibri" w:cs="Calibri"/>
          <w:color w:val="000000"/>
        </w:rPr>
        <w:tab/>
        <w:t>If not proposing each MBE, WBE or IVOSB subcontractor partnership, explain the rationale for declining to do so.  Complete this for each category not proposed. </w:t>
      </w:r>
    </w:p>
    <w:tbl>
      <w:tblPr>
        <w:tblStyle w:val="10"/>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FE4935" w14:paraId="64A9F942" w14:textId="77777777">
        <w:trPr>
          <w:trHeight w:val="278"/>
        </w:trPr>
        <w:tc>
          <w:tcPr>
            <w:tcW w:w="8630" w:type="dxa"/>
            <w:shd w:val="clear" w:color="auto" w:fill="FFFF99"/>
          </w:tcPr>
          <w:p w14:paraId="64A9F941" w14:textId="33BD31DA" w:rsidR="00FE4935" w:rsidRDefault="00DC6CCB">
            <w:pPr>
              <w:ind w:firstLine="360"/>
              <w:rPr>
                <w:rFonts w:ascii="Calibri" w:eastAsia="Calibri" w:hAnsi="Calibri" w:cs="Calibri"/>
              </w:rPr>
            </w:pPr>
            <w:r>
              <w:rPr>
                <w:rFonts w:ascii="Calibri" w:eastAsia="Calibri" w:hAnsi="Calibri" w:cs="Calibri"/>
              </w:rPr>
              <w:t xml:space="preserve">Using the list provided on the Division of Supplier Diversity website, </w:t>
            </w:r>
            <w:r w:rsidR="00E163F4">
              <w:rPr>
                <w:rFonts w:ascii="Calibri" w:eastAsia="Calibri" w:hAnsi="Calibri" w:cs="Calibri"/>
              </w:rPr>
              <w:t xml:space="preserve">multiple </w:t>
            </w:r>
            <w:r>
              <w:rPr>
                <w:rFonts w:ascii="Calibri" w:eastAsia="Calibri" w:hAnsi="Calibri" w:cs="Calibri"/>
              </w:rPr>
              <w:t xml:space="preserve">businesses </w:t>
            </w:r>
            <w:r w:rsidR="00E163F4">
              <w:rPr>
                <w:rFonts w:ascii="Calibri" w:eastAsia="Calibri" w:hAnsi="Calibri" w:cs="Calibri"/>
              </w:rPr>
              <w:t xml:space="preserve">were invited </w:t>
            </w:r>
            <w:r>
              <w:rPr>
                <w:rFonts w:ascii="Calibri" w:eastAsia="Calibri" w:hAnsi="Calibri" w:cs="Calibri"/>
              </w:rPr>
              <w:t xml:space="preserve">to discuss their interest in and qualifications for potential partnership that would successfully meet this project’s identified needs for </w:t>
            </w:r>
            <w:r w:rsidR="00E163F4">
              <w:rPr>
                <w:rFonts w:ascii="Calibri" w:eastAsia="Calibri" w:hAnsi="Calibri" w:cs="Calibri"/>
              </w:rPr>
              <w:t xml:space="preserve">value-added </w:t>
            </w:r>
            <w:r>
              <w:rPr>
                <w:rFonts w:ascii="Calibri" w:eastAsia="Calibri" w:hAnsi="Calibri" w:cs="Calibri"/>
              </w:rPr>
              <w:t xml:space="preserve">services </w:t>
            </w:r>
            <w:r w:rsidR="00E163F4">
              <w:rPr>
                <w:rFonts w:ascii="Calibri" w:eastAsia="Calibri" w:hAnsi="Calibri" w:cs="Calibri"/>
              </w:rPr>
              <w:t xml:space="preserve">to the project </w:t>
            </w:r>
            <w:r>
              <w:rPr>
                <w:rFonts w:ascii="Calibri" w:eastAsia="Calibri" w:hAnsi="Calibri" w:cs="Calibri"/>
              </w:rPr>
              <w:t xml:space="preserve">in the defined Southern Region (fully described in Section 2.4.1 of the Technical Proposal, submitted as </w:t>
            </w:r>
            <w:r w:rsidRPr="00544757">
              <w:rPr>
                <w:rFonts w:ascii="Calibri" w:eastAsia="Calibri" w:hAnsi="Calibri" w:cs="Calibri"/>
                <w:b/>
                <w:bCs/>
              </w:rPr>
              <w:t>Attachment F</w:t>
            </w:r>
            <w:r>
              <w:rPr>
                <w:rFonts w:ascii="Calibri" w:eastAsia="Calibri" w:hAnsi="Calibri" w:cs="Calibri"/>
              </w:rPr>
              <w:t>)</w:t>
            </w:r>
            <w:r w:rsidR="00E163F4">
              <w:rPr>
                <w:rFonts w:ascii="Calibri" w:eastAsia="Calibri" w:hAnsi="Calibri" w:cs="Calibri"/>
              </w:rPr>
              <w:t>. The following businesses accepted our invitation and ultimately submitted proposals to be included in YF’s application as subcontractors</w:t>
            </w:r>
            <w:r>
              <w:rPr>
                <w:rFonts w:ascii="Calibri" w:eastAsia="Calibri" w:hAnsi="Calibri" w:cs="Calibri"/>
              </w:rPr>
              <w:t xml:space="preserve">: </w:t>
            </w:r>
            <w:r w:rsidR="00E163F4">
              <w:rPr>
                <w:rFonts w:ascii="Calibri" w:eastAsia="Calibri" w:hAnsi="Calibri" w:cs="Calibri"/>
              </w:rPr>
              <w:t xml:space="preserve">Media Mix Advertising (WBE), Thomas E. Slade, Inc. (WBE), The Well Counseling and Consulting Group (MBE), </w:t>
            </w:r>
            <w:r>
              <w:rPr>
                <w:rFonts w:ascii="Calibri" w:eastAsia="Calibri" w:hAnsi="Calibri" w:cs="Calibri"/>
              </w:rPr>
              <w:t>Inclusion and Beyond</w:t>
            </w:r>
            <w:r w:rsidR="00E163F4">
              <w:rPr>
                <w:rFonts w:ascii="Calibri" w:eastAsia="Calibri" w:hAnsi="Calibri" w:cs="Calibri"/>
              </w:rPr>
              <w:t xml:space="preserve"> (MBE)</w:t>
            </w:r>
            <w:r>
              <w:rPr>
                <w:rFonts w:ascii="Calibri" w:eastAsia="Calibri" w:hAnsi="Calibri" w:cs="Calibri"/>
              </w:rPr>
              <w:t xml:space="preserve">, </w:t>
            </w:r>
            <w:r w:rsidR="00E163F4">
              <w:rPr>
                <w:rFonts w:ascii="Calibri" w:eastAsia="Calibri" w:hAnsi="Calibri" w:cs="Calibri"/>
              </w:rPr>
              <w:t xml:space="preserve">and </w:t>
            </w:r>
            <w:r>
              <w:rPr>
                <w:rFonts w:ascii="Calibri" w:eastAsia="Calibri" w:hAnsi="Calibri" w:cs="Calibri"/>
              </w:rPr>
              <w:t>J</w:t>
            </w:r>
            <w:r w:rsidR="00E163F4">
              <w:rPr>
                <w:rFonts w:ascii="Calibri" w:eastAsia="Calibri" w:hAnsi="Calibri" w:cs="Calibri"/>
              </w:rPr>
              <w:t>AM</w:t>
            </w:r>
            <w:r>
              <w:rPr>
                <w:rFonts w:ascii="Calibri" w:eastAsia="Calibri" w:hAnsi="Calibri" w:cs="Calibri"/>
              </w:rPr>
              <w:t xml:space="preserve"> Printing</w:t>
            </w:r>
            <w:r w:rsidR="00E163F4">
              <w:rPr>
                <w:rFonts w:ascii="Calibri" w:eastAsia="Calibri" w:hAnsi="Calibri" w:cs="Calibri"/>
              </w:rPr>
              <w:t xml:space="preserve"> and Promotions (IVOSB)</w:t>
            </w:r>
            <w:r>
              <w:rPr>
                <w:rFonts w:ascii="Calibri" w:eastAsia="Calibri" w:hAnsi="Calibri" w:cs="Calibri"/>
              </w:rPr>
              <w:t>.</w:t>
            </w:r>
          </w:p>
        </w:tc>
      </w:tr>
    </w:tbl>
    <w:p w14:paraId="64A9F943" w14:textId="77777777" w:rsidR="00FE4935" w:rsidRDefault="00FE4935">
      <w:pPr>
        <w:rPr>
          <w:rFonts w:ascii="Calibri" w:eastAsia="Calibri" w:hAnsi="Calibri" w:cs="Calibri"/>
        </w:rPr>
      </w:pPr>
    </w:p>
    <w:p w14:paraId="64A9F944" w14:textId="77777777" w:rsidR="00FE4935" w:rsidRDefault="00DC6CCB">
      <w:pPr>
        <w:widowControl/>
        <w:numPr>
          <w:ilvl w:val="2"/>
          <w:numId w:val="2"/>
        </w:numPr>
        <w:rPr>
          <w:rFonts w:ascii="Calibri" w:eastAsia="Calibri" w:hAnsi="Calibri" w:cs="Calibri"/>
        </w:rPr>
      </w:pPr>
      <w:r>
        <w:rPr>
          <w:rFonts w:ascii="Calibri" w:eastAsia="Calibri" w:hAnsi="Calibri" w:cs="Calibri"/>
          <w:b/>
        </w:rPr>
        <w:t>Evidence of Financial Responsibility</w:t>
      </w:r>
      <w:r>
        <w:rPr>
          <w:rFonts w:ascii="Calibri" w:eastAsia="Calibri" w:hAnsi="Calibri" w:cs="Calibri"/>
        </w:rPr>
        <w:t xml:space="preserve"> – Removed at the request of the agency. This section will indicate the ability to provide the mandatory evidence of financial responsibility. See Section 1.25 of RFP for details.</w:t>
      </w:r>
    </w:p>
    <w:tbl>
      <w:tblPr>
        <w:tblStyle w:val="9"/>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FE4935" w14:paraId="64A9F946" w14:textId="77777777">
        <w:trPr>
          <w:trHeight w:val="278"/>
        </w:trPr>
        <w:tc>
          <w:tcPr>
            <w:tcW w:w="8630" w:type="dxa"/>
            <w:shd w:val="clear" w:color="auto" w:fill="FFFF99"/>
          </w:tcPr>
          <w:p w14:paraId="64A9F945" w14:textId="5E144C0F" w:rsidR="00FE4935" w:rsidRDefault="006F0C4B">
            <w:pPr>
              <w:rPr>
                <w:rFonts w:ascii="Calibri" w:eastAsia="Calibri" w:hAnsi="Calibri" w:cs="Calibri"/>
              </w:rPr>
            </w:pPr>
            <w:r>
              <w:rPr>
                <w:rFonts w:ascii="Calibri" w:eastAsia="Calibri" w:hAnsi="Calibri" w:cs="Calibri"/>
              </w:rPr>
              <w:t>N/A</w:t>
            </w:r>
          </w:p>
        </w:tc>
      </w:tr>
    </w:tbl>
    <w:p w14:paraId="64A9F947" w14:textId="77777777" w:rsidR="00FE4935" w:rsidRDefault="00FE4935">
      <w:pPr>
        <w:widowControl/>
        <w:ind w:left="720"/>
        <w:rPr>
          <w:rFonts w:ascii="Calibri" w:eastAsia="Calibri" w:hAnsi="Calibri" w:cs="Calibri"/>
        </w:rPr>
      </w:pPr>
    </w:p>
    <w:p w14:paraId="64A9F949" w14:textId="45D398F0" w:rsidR="00FE4935" w:rsidRPr="00346DFF" w:rsidRDefault="00DC6CCB" w:rsidP="00346DFF">
      <w:pPr>
        <w:widowControl/>
        <w:numPr>
          <w:ilvl w:val="2"/>
          <w:numId w:val="2"/>
        </w:numPr>
        <w:rPr>
          <w:rFonts w:ascii="Calibri" w:eastAsia="Calibri" w:hAnsi="Calibri" w:cs="Calibri"/>
        </w:rPr>
      </w:pPr>
      <w:r>
        <w:rPr>
          <w:rFonts w:ascii="Calibri" w:eastAsia="Calibri" w:hAnsi="Calibri" w:cs="Calibri"/>
          <w:b/>
        </w:rPr>
        <w:t>General Information</w:t>
      </w:r>
      <w:r>
        <w:rPr>
          <w:rFonts w:ascii="Calibri" w:eastAsia="Calibri" w:hAnsi="Calibri" w:cs="Calibri"/>
        </w:rPr>
        <w:t xml:space="preserve"> - Each Respondent must enter your company’s general information including contact information.  </w:t>
      </w:r>
    </w:p>
    <w:tbl>
      <w:tblPr>
        <w:tblStyle w:val="8"/>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36"/>
        <w:gridCol w:w="4294"/>
      </w:tblGrid>
      <w:tr w:rsidR="00FE4935" w14:paraId="64A9F94C" w14:textId="77777777">
        <w:tc>
          <w:tcPr>
            <w:tcW w:w="4336" w:type="dxa"/>
            <w:shd w:val="clear" w:color="auto" w:fill="B3B3B3"/>
          </w:tcPr>
          <w:p w14:paraId="64A9F94A" w14:textId="77777777" w:rsidR="00FE4935" w:rsidRDefault="00DC6CCB">
            <w:pPr>
              <w:rPr>
                <w:rFonts w:ascii="Calibri" w:eastAsia="Calibri" w:hAnsi="Calibri" w:cs="Calibri"/>
                <w:b/>
              </w:rPr>
            </w:pPr>
            <w:r>
              <w:rPr>
                <w:rFonts w:ascii="Calibri" w:eastAsia="Calibri" w:hAnsi="Calibri" w:cs="Calibri"/>
                <w:b/>
              </w:rPr>
              <w:t>Business Information</w:t>
            </w:r>
          </w:p>
        </w:tc>
        <w:tc>
          <w:tcPr>
            <w:tcW w:w="4294" w:type="dxa"/>
            <w:tcBorders>
              <w:bottom w:val="single" w:sz="4" w:space="0" w:color="000000"/>
            </w:tcBorders>
            <w:shd w:val="clear" w:color="auto" w:fill="B3B3B3"/>
          </w:tcPr>
          <w:p w14:paraId="64A9F94B" w14:textId="77777777" w:rsidR="00FE4935" w:rsidRDefault="00FE4935">
            <w:pPr>
              <w:rPr>
                <w:rFonts w:ascii="Calibri" w:eastAsia="Calibri" w:hAnsi="Calibri" w:cs="Calibri"/>
              </w:rPr>
            </w:pPr>
          </w:p>
        </w:tc>
      </w:tr>
      <w:tr w:rsidR="00FE4935" w14:paraId="64A9F94F" w14:textId="77777777">
        <w:tc>
          <w:tcPr>
            <w:tcW w:w="4336" w:type="dxa"/>
            <w:vAlign w:val="bottom"/>
          </w:tcPr>
          <w:p w14:paraId="64A9F94D" w14:textId="77777777" w:rsidR="00FE4935" w:rsidRDefault="00DC6CCB">
            <w:pPr>
              <w:rPr>
                <w:rFonts w:ascii="Calibri" w:eastAsia="Calibri" w:hAnsi="Calibri" w:cs="Calibri"/>
              </w:rPr>
            </w:pPr>
            <w:r>
              <w:rPr>
                <w:rFonts w:ascii="Calibri" w:eastAsia="Calibri" w:hAnsi="Calibri" w:cs="Calibri"/>
              </w:rPr>
              <w:t>Legal Name of Company</w:t>
            </w:r>
          </w:p>
        </w:tc>
        <w:tc>
          <w:tcPr>
            <w:tcW w:w="4294" w:type="dxa"/>
            <w:shd w:val="clear" w:color="auto" w:fill="FFFF99"/>
          </w:tcPr>
          <w:p w14:paraId="64A9F94E" w14:textId="77777777" w:rsidR="00FE4935" w:rsidRDefault="00DC6CCB">
            <w:pPr>
              <w:rPr>
                <w:rFonts w:ascii="Calibri" w:eastAsia="Calibri" w:hAnsi="Calibri" w:cs="Calibri"/>
              </w:rPr>
            </w:pPr>
            <w:r>
              <w:rPr>
                <w:rFonts w:ascii="Calibri" w:eastAsia="Calibri" w:hAnsi="Calibri" w:cs="Calibri"/>
              </w:rPr>
              <w:t>Youth First, Inc.</w:t>
            </w:r>
          </w:p>
        </w:tc>
      </w:tr>
      <w:tr w:rsidR="00FE4935" w14:paraId="64A9F952" w14:textId="77777777">
        <w:tc>
          <w:tcPr>
            <w:tcW w:w="4336" w:type="dxa"/>
            <w:vAlign w:val="bottom"/>
          </w:tcPr>
          <w:p w14:paraId="64A9F950" w14:textId="77777777" w:rsidR="00FE4935" w:rsidRDefault="00DC6CCB">
            <w:pPr>
              <w:rPr>
                <w:rFonts w:ascii="Calibri" w:eastAsia="Calibri" w:hAnsi="Calibri" w:cs="Calibri"/>
              </w:rPr>
            </w:pPr>
            <w:r>
              <w:rPr>
                <w:rFonts w:ascii="Calibri" w:eastAsia="Calibri" w:hAnsi="Calibri" w:cs="Calibri"/>
              </w:rPr>
              <w:t>Contact Name</w:t>
            </w:r>
          </w:p>
        </w:tc>
        <w:tc>
          <w:tcPr>
            <w:tcW w:w="4294" w:type="dxa"/>
            <w:shd w:val="clear" w:color="auto" w:fill="FFFF99"/>
          </w:tcPr>
          <w:p w14:paraId="64A9F951" w14:textId="77777777" w:rsidR="00FE4935" w:rsidRDefault="00DC6CCB">
            <w:pPr>
              <w:rPr>
                <w:rFonts w:ascii="Calibri" w:eastAsia="Calibri" w:hAnsi="Calibri" w:cs="Calibri"/>
              </w:rPr>
            </w:pPr>
            <w:r>
              <w:rPr>
                <w:rFonts w:ascii="Calibri" w:eastAsia="Calibri" w:hAnsi="Calibri" w:cs="Calibri"/>
              </w:rPr>
              <w:t>Wade Lowhorn</w:t>
            </w:r>
          </w:p>
        </w:tc>
      </w:tr>
      <w:tr w:rsidR="00FE4935" w14:paraId="64A9F955" w14:textId="77777777">
        <w:tc>
          <w:tcPr>
            <w:tcW w:w="4336" w:type="dxa"/>
            <w:vAlign w:val="bottom"/>
          </w:tcPr>
          <w:p w14:paraId="64A9F953" w14:textId="77777777" w:rsidR="00FE4935" w:rsidRDefault="00DC6CCB">
            <w:pPr>
              <w:rPr>
                <w:rFonts w:ascii="Calibri" w:eastAsia="Calibri" w:hAnsi="Calibri" w:cs="Calibri"/>
              </w:rPr>
            </w:pPr>
            <w:r>
              <w:rPr>
                <w:rFonts w:ascii="Calibri" w:eastAsia="Calibri" w:hAnsi="Calibri" w:cs="Calibri"/>
              </w:rPr>
              <w:t>Contact Title</w:t>
            </w:r>
          </w:p>
        </w:tc>
        <w:tc>
          <w:tcPr>
            <w:tcW w:w="4294" w:type="dxa"/>
            <w:shd w:val="clear" w:color="auto" w:fill="FFFF99"/>
          </w:tcPr>
          <w:p w14:paraId="64A9F954" w14:textId="77777777" w:rsidR="00FE4935" w:rsidRDefault="00DC6CCB">
            <w:pPr>
              <w:rPr>
                <w:rFonts w:ascii="Calibri" w:eastAsia="Calibri" w:hAnsi="Calibri" w:cs="Calibri"/>
              </w:rPr>
            </w:pPr>
            <w:r>
              <w:rPr>
                <w:rFonts w:ascii="Calibri" w:eastAsia="Calibri" w:hAnsi="Calibri" w:cs="Calibri"/>
              </w:rPr>
              <w:t>Vice President of Strategy and Operations</w:t>
            </w:r>
          </w:p>
        </w:tc>
      </w:tr>
      <w:tr w:rsidR="00FE4935" w14:paraId="64A9F958" w14:textId="77777777">
        <w:tc>
          <w:tcPr>
            <w:tcW w:w="4336" w:type="dxa"/>
            <w:vAlign w:val="bottom"/>
          </w:tcPr>
          <w:p w14:paraId="64A9F956" w14:textId="77777777" w:rsidR="00FE4935" w:rsidRDefault="00DC6CCB">
            <w:pPr>
              <w:rPr>
                <w:rFonts w:ascii="Calibri" w:eastAsia="Calibri" w:hAnsi="Calibri" w:cs="Calibri"/>
              </w:rPr>
            </w:pPr>
            <w:r>
              <w:rPr>
                <w:rFonts w:ascii="Calibri" w:eastAsia="Calibri" w:hAnsi="Calibri" w:cs="Calibri"/>
              </w:rPr>
              <w:t>Contact E-mail Address</w:t>
            </w:r>
          </w:p>
        </w:tc>
        <w:tc>
          <w:tcPr>
            <w:tcW w:w="4294" w:type="dxa"/>
            <w:shd w:val="clear" w:color="auto" w:fill="FFFF99"/>
          </w:tcPr>
          <w:p w14:paraId="64A9F957" w14:textId="77777777" w:rsidR="00FE4935" w:rsidRDefault="00DC6CCB">
            <w:pPr>
              <w:rPr>
                <w:rFonts w:ascii="Calibri" w:eastAsia="Calibri" w:hAnsi="Calibri" w:cs="Calibri"/>
              </w:rPr>
            </w:pPr>
            <w:r>
              <w:rPr>
                <w:rFonts w:ascii="Calibri" w:eastAsia="Calibri" w:hAnsi="Calibri" w:cs="Calibri"/>
              </w:rPr>
              <w:t>wlowhorn@youthfirstinc.org</w:t>
            </w:r>
          </w:p>
        </w:tc>
      </w:tr>
      <w:tr w:rsidR="00FE4935" w14:paraId="64A9F95B" w14:textId="77777777">
        <w:tc>
          <w:tcPr>
            <w:tcW w:w="4336" w:type="dxa"/>
            <w:vAlign w:val="bottom"/>
          </w:tcPr>
          <w:p w14:paraId="64A9F959" w14:textId="77777777" w:rsidR="00FE4935" w:rsidRDefault="00DC6CCB">
            <w:pPr>
              <w:rPr>
                <w:rFonts w:ascii="Calibri" w:eastAsia="Calibri" w:hAnsi="Calibri" w:cs="Calibri"/>
              </w:rPr>
            </w:pPr>
            <w:r>
              <w:rPr>
                <w:rFonts w:ascii="Calibri" w:eastAsia="Calibri" w:hAnsi="Calibri" w:cs="Calibri"/>
              </w:rPr>
              <w:t>Company Mailing Address</w:t>
            </w:r>
          </w:p>
        </w:tc>
        <w:tc>
          <w:tcPr>
            <w:tcW w:w="4294" w:type="dxa"/>
            <w:shd w:val="clear" w:color="auto" w:fill="FFFF99"/>
          </w:tcPr>
          <w:p w14:paraId="64A9F95A" w14:textId="77777777" w:rsidR="00FE4935" w:rsidRDefault="00DC6CCB">
            <w:pPr>
              <w:rPr>
                <w:rFonts w:ascii="Calibri" w:eastAsia="Calibri" w:hAnsi="Calibri" w:cs="Calibri"/>
              </w:rPr>
            </w:pPr>
            <w:r>
              <w:rPr>
                <w:rFonts w:ascii="Calibri" w:eastAsia="Calibri" w:hAnsi="Calibri" w:cs="Calibri"/>
              </w:rPr>
              <w:t>111 SE Third St Ste 405</w:t>
            </w:r>
          </w:p>
        </w:tc>
      </w:tr>
      <w:tr w:rsidR="00FE4935" w14:paraId="64A9F95E" w14:textId="77777777">
        <w:tc>
          <w:tcPr>
            <w:tcW w:w="4336" w:type="dxa"/>
            <w:vAlign w:val="bottom"/>
          </w:tcPr>
          <w:p w14:paraId="64A9F95C" w14:textId="77777777" w:rsidR="00FE4935" w:rsidRDefault="00DC6CCB">
            <w:pPr>
              <w:rPr>
                <w:rFonts w:ascii="Calibri" w:eastAsia="Calibri" w:hAnsi="Calibri" w:cs="Calibri"/>
              </w:rPr>
            </w:pPr>
            <w:r>
              <w:rPr>
                <w:rFonts w:ascii="Calibri" w:eastAsia="Calibri" w:hAnsi="Calibri" w:cs="Calibri"/>
              </w:rPr>
              <w:t>Company City, State, Zip</w:t>
            </w:r>
          </w:p>
        </w:tc>
        <w:tc>
          <w:tcPr>
            <w:tcW w:w="4294" w:type="dxa"/>
            <w:shd w:val="clear" w:color="auto" w:fill="FFFF99"/>
          </w:tcPr>
          <w:p w14:paraId="64A9F95D" w14:textId="77777777" w:rsidR="00FE4935" w:rsidRDefault="00DC6CCB">
            <w:pPr>
              <w:rPr>
                <w:rFonts w:ascii="Calibri" w:eastAsia="Calibri" w:hAnsi="Calibri" w:cs="Calibri"/>
              </w:rPr>
            </w:pPr>
            <w:r>
              <w:rPr>
                <w:rFonts w:ascii="Calibri" w:eastAsia="Calibri" w:hAnsi="Calibri" w:cs="Calibri"/>
              </w:rPr>
              <w:t>Evansville, IN 47708</w:t>
            </w:r>
          </w:p>
        </w:tc>
      </w:tr>
      <w:tr w:rsidR="00FE4935" w14:paraId="64A9F961" w14:textId="77777777">
        <w:tc>
          <w:tcPr>
            <w:tcW w:w="4336" w:type="dxa"/>
            <w:vAlign w:val="bottom"/>
          </w:tcPr>
          <w:p w14:paraId="64A9F95F" w14:textId="77777777" w:rsidR="00FE4935" w:rsidRDefault="00DC6CCB">
            <w:pPr>
              <w:rPr>
                <w:rFonts w:ascii="Calibri" w:eastAsia="Calibri" w:hAnsi="Calibri" w:cs="Calibri"/>
              </w:rPr>
            </w:pPr>
            <w:r>
              <w:rPr>
                <w:rFonts w:ascii="Calibri" w:eastAsia="Calibri" w:hAnsi="Calibri" w:cs="Calibri"/>
              </w:rPr>
              <w:t>Company Telephone Number</w:t>
            </w:r>
          </w:p>
        </w:tc>
        <w:tc>
          <w:tcPr>
            <w:tcW w:w="4294" w:type="dxa"/>
            <w:shd w:val="clear" w:color="auto" w:fill="FFFF99"/>
          </w:tcPr>
          <w:p w14:paraId="64A9F960" w14:textId="77777777" w:rsidR="00FE4935" w:rsidRDefault="00DC6CCB">
            <w:pPr>
              <w:rPr>
                <w:rFonts w:ascii="Calibri" w:eastAsia="Calibri" w:hAnsi="Calibri" w:cs="Calibri"/>
              </w:rPr>
            </w:pPr>
            <w:r>
              <w:rPr>
                <w:rFonts w:ascii="Calibri" w:eastAsia="Calibri" w:hAnsi="Calibri" w:cs="Calibri"/>
              </w:rPr>
              <w:t>(812) 421-8336</w:t>
            </w:r>
          </w:p>
        </w:tc>
      </w:tr>
      <w:tr w:rsidR="00FE4935" w14:paraId="64A9F964" w14:textId="77777777">
        <w:tc>
          <w:tcPr>
            <w:tcW w:w="4336" w:type="dxa"/>
            <w:vAlign w:val="bottom"/>
          </w:tcPr>
          <w:p w14:paraId="64A9F962" w14:textId="77777777" w:rsidR="00FE4935" w:rsidRDefault="00DC6CCB">
            <w:pPr>
              <w:rPr>
                <w:rFonts w:ascii="Calibri" w:eastAsia="Calibri" w:hAnsi="Calibri" w:cs="Calibri"/>
              </w:rPr>
            </w:pPr>
            <w:r>
              <w:rPr>
                <w:rFonts w:ascii="Calibri" w:eastAsia="Calibri" w:hAnsi="Calibri" w:cs="Calibri"/>
              </w:rPr>
              <w:t>Company Fax Number</w:t>
            </w:r>
          </w:p>
        </w:tc>
        <w:tc>
          <w:tcPr>
            <w:tcW w:w="4294" w:type="dxa"/>
            <w:shd w:val="clear" w:color="auto" w:fill="FFFF99"/>
          </w:tcPr>
          <w:p w14:paraId="64A9F963" w14:textId="77777777" w:rsidR="00FE4935" w:rsidRDefault="00DC6CCB">
            <w:pPr>
              <w:rPr>
                <w:rFonts w:ascii="Calibri" w:eastAsia="Calibri" w:hAnsi="Calibri" w:cs="Calibri"/>
              </w:rPr>
            </w:pPr>
            <w:r>
              <w:rPr>
                <w:rFonts w:ascii="Calibri" w:eastAsia="Calibri" w:hAnsi="Calibri" w:cs="Calibri"/>
              </w:rPr>
              <w:t>(812) 421-0659</w:t>
            </w:r>
          </w:p>
        </w:tc>
      </w:tr>
      <w:tr w:rsidR="00FE4935" w14:paraId="64A9F967" w14:textId="77777777">
        <w:tc>
          <w:tcPr>
            <w:tcW w:w="4336" w:type="dxa"/>
            <w:vAlign w:val="bottom"/>
          </w:tcPr>
          <w:p w14:paraId="64A9F965" w14:textId="77777777" w:rsidR="00FE4935" w:rsidRDefault="00DC6CCB">
            <w:pPr>
              <w:rPr>
                <w:rFonts w:ascii="Calibri" w:eastAsia="Calibri" w:hAnsi="Calibri" w:cs="Calibri"/>
              </w:rPr>
            </w:pPr>
            <w:r>
              <w:rPr>
                <w:rFonts w:ascii="Calibri" w:eastAsia="Calibri" w:hAnsi="Calibri" w:cs="Calibri"/>
              </w:rPr>
              <w:t>Company Website Address</w:t>
            </w:r>
          </w:p>
        </w:tc>
        <w:tc>
          <w:tcPr>
            <w:tcW w:w="4294" w:type="dxa"/>
            <w:shd w:val="clear" w:color="auto" w:fill="FFFF99"/>
          </w:tcPr>
          <w:p w14:paraId="64A9F966" w14:textId="77777777" w:rsidR="00FE4935" w:rsidRDefault="00833231">
            <w:pPr>
              <w:rPr>
                <w:rFonts w:ascii="Calibri" w:eastAsia="Calibri" w:hAnsi="Calibri" w:cs="Calibri"/>
              </w:rPr>
            </w:pPr>
            <w:hyperlink r:id="rId16">
              <w:r w:rsidR="00DC6CCB">
                <w:rPr>
                  <w:rFonts w:ascii="Calibri" w:eastAsia="Calibri" w:hAnsi="Calibri" w:cs="Calibri"/>
                  <w:color w:val="1155CC"/>
                  <w:u w:val="single"/>
                </w:rPr>
                <w:t>https://www.youthfirstinc.org/</w:t>
              </w:r>
            </w:hyperlink>
          </w:p>
        </w:tc>
      </w:tr>
      <w:tr w:rsidR="00FE4935" w14:paraId="64A9F96A" w14:textId="77777777">
        <w:tc>
          <w:tcPr>
            <w:tcW w:w="4336" w:type="dxa"/>
            <w:vAlign w:val="bottom"/>
          </w:tcPr>
          <w:p w14:paraId="64A9F968" w14:textId="77777777" w:rsidR="00FE4935" w:rsidRDefault="00DC6CCB">
            <w:pPr>
              <w:rPr>
                <w:rFonts w:ascii="Calibri" w:eastAsia="Calibri" w:hAnsi="Calibri" w:cs="Calibri"/>
              </w:rPr>
            </w:pPr>
            <w:r>
              <w:rPr>
                <w:rFonts w:ascii="Calibri" w:eastAsia="Calibri" w:hAnsi="Calibri" w:cs="Calibri"/>
              </w:rPr>
              <w:t>Federal Tax Identification Number (FTIN)</w:t>
            </w:r>
          </w:p>
        </w:tc>
        <w:tc>
          <w:tcPr>
            <w:tcW w:w="4294" w:type="dxa"/>
            <w:shd w:val="clear" w:color="auto" w:fill="FFFF99"/>
          </w:tcPr>
          <w:p w14:paraId="64A9F969" w14:textId="77777777" w:rsidR="00FE4935" w:rsidRDefault="00DC6CCB">
            <w:pPr>
              <w:rPr>
                <w:rFonts w:ascii="Calibri" w:eastAsia="Calibri" w:hAnsi="Calibri" w:cs="Calibri"/>
              </w:rPr>
            </w:pPr>
            <w:r>
              <w:rPr>
                <w:rFonts w:ascii="Calibri" w:eastAsia="Calibri" w:hAnsi="Calibri" w:cs="Calibri"/>
              </w:rPr>
              <w:t>35-2050168</w:t>
            </w:r>
          </w:p>
        </w:tc>
      </w:tr>
      <w:tr w:rsidR="00FE4935" w14:paraId="64A9F96D" w14:textId="77777777">
        <w:tc>
          <w:tcPr>
            <w:tcW w:w="4336" w:type="dxa"/>
            <w:vAlign w:val="bottom"/>
          </w:tcPr>
          <w:p w14:paraId="64A9F96B" w14:textId="77777777" w:rsidR="00FE4935" w:rsidRDefault="00DC6CCB">
            <w:pPr>
              <w:rPr>
                <w:rFonts w:ascii="Calibri" w:eastAsia="Calibri" w:hAnsi="Calibri" w:cs="Calibri"/>
              </w:rPr>
            </w:pPr>
            <w:r>
              <w:rPr>
                <w:rFonts w:ascii="Calibri" w:eastAsia="Calibri" w:hAnsi="Calibri" w:cs="Calibri"/>
              </w:rPr>
              <w:t>Number of Employees (company)</w:t>
            </w:r>
          </w:p>
        </w:tc>
        <w:tc>
          <w:tcPr>
            <w:tcW w:w="4294" w:type="dxa"/>
            <w:shd w:val="clear" w:color="auto" w:fill="FFFF99"/>
          </w:tcPr>
          <w:p w14:paraId="64A9F96C" w14:textId="1F68D13C" w:rsidR="00FE4935" w:rsidRDefault="00E163F4">
            <w:pPr>
              <w:rPr>
                <w:rFonts w:ascii="Calibri" w:eastAsia="Calibri" w:hAnsi="Calibri" w:cs="Calibri"/>
              </w:rPr>
            </w:pPr>
            <w:r>
              <w:rPr>
                <w:rFonts w:ascii="Calibri" w:eastAsia="Calibri" w:hAnsi="Calibri" w:cs="Calibri"/>
              </w:rPr>
              <w:t>204</w:t>
            </w:r>
          </w:p>
        </w:tc>
      </w:tr>
      <w:tr w:rsidR="00FE4935" w14:paraId="64A9F970" w14:textId="77777777">
        <w:tc>
          <w:tcPr>
            <w:tcW w:w="4336" w:type="dxa"/>
            <w:vAlign w:val="bottom"/>
          </w:tcPr>
          <w:p w14:paraId="64A9F96E" w14:textId="77777777" w:rsidR="00FE4935" w:rsidRDefault="00DC6CCB">
            <w:pPr>
              <w:rPr>
                <w:rFonts w:ascii="Calibri" w:eastAsia="Calibri" w:hAnsi="Calibri" w:cs="Calibri"/>
              </w:rPr>
            </w:pPr>
            <w:r>
              <w:rPr>
                <w:rFonts w:ascii="Calibri" w:eastAsia="Calibri" w:hAnsi="Calibri" w:cs="Calibri"/>
              </w:rPr>
              <w:t>Years of Experience</w:t>
            </w:r>
          </w:p>
        </w:tc>
        <w:tc>
          <w:tcPr>
            <w:tcW w:w="4294" w:type="dxa"/>
            <w:shd w:val="clear" w:color="auto" w:fill="FFFF99"/>
          </w:tcPr>
          <w:p w14:paraId="64A9F96F" w14:textId="77777777" w:rsidR="00FE4935" w:rsidRDefault="00DC6CCB">
            <w:pPr>
              <w:rPr>
                <w:rFonts w:ascii="Calibri" w:eastAsia="Calibri" w:hAnsi="Calibri" w:cs="Calibri"/>
              </w:rPr>
            </w:pPr>
            <w:r>
              <w:rPr>
                <w:rFonts w:ascii="Calibri" w:eastAsia="Calibri" w:hAnsi="Calibri" w:cs="Calibri"/>
              </w:rPr>
              <w:t>26</w:t>
            </w:r>
          </w:p>
        </w:tc>
      </w:tr>
      <w:tr w:rsidR="00FE4935" w14:paraId="64A9F973" w14:textId="77777777">
        <w:tc>
          <w:tcPr>
            <w:tcW w:w="4336" w:type="dxa"/>
            <w:vAlign w:val="bottom"/>
          </w:tcPr>
          <w:p w14:paraId="64A9F971" w14:textId="77777777" w:rsidR="00FE4935" w:rsidRDefault="00DC6CCB">
            <w:pPr>
              <w:rPr>
                <w:rFonts w:ascii="Calibri" w:eastAsia="Calibri" w:hAnsi="Calibri" w:cs="Calibri"/>
              </w:rPr>
            </w:pPr>
            <w:r>
              <w:rPr>
                <w:rFonts w:ascii="Calibri" w:eastAsia="Calibri" w:hAnsi="Calibri" w:cs="Calibri"/>
              </w:rPr>
              <w:t>Number of U.S. Offices</w:t>
            </w:r>
          </w:p>
        </w:tc>
        <w:tc>
          <w:tcPr>
            <w:tcW w:w="4294" w:type="dxa"/>
            <w:shd w:val="clear" w:color="auto" w:fill="FFFF99"/>
          </w:tcPr>
          <w:p w14:paraId="64A9F972" w14:textId="77777777" w:rsidR="00FE4935" w:rsidRDefault="00DC6CCB">
            <w:pPr>
              <w:rPr>
                <w:rFonts w:ascii="Calibri" w:eastAsia="Calibri" w:hAnsi="Calibri" w:cs="Calibri"/>
              </w:rPr>
            </w:pPr>
            <w:r>
              <w:rPr>
                <w:rFonts w:ascii="Calibri" w:eastAsia="Calibri" w:hAnsi="Calibri" w:cs="Calibri"/>
              </w:rPr>
              <w:t>1</w:t>
            </w:r>
          </w:p>
        </w:tc>
      </w:tr>
      <w:tr w:rsidR="00FE4935" w14:paraId="64A9F976" w14:textId="77777777">
        <w:tc>
          <w:tcPr>
            <w:tcW w:w="4336" w:type="dxa"/>
            <w:vAlign w:val="bottom"/>
          </w:tcPr>
          <w:p w14:paraId="64A9F974" w14:textId="77777777" w:rsidR="00FE4935" w:rsidRDefault="00DC6CCB">
            <w:pPr>
              <w:rPr>
                <w:rFonts w:ascii="Calibri" w:eastAsia="Calibri" w:hAnsi="Calibri" w:cs="Calibri"/>
              </w:rPr>
            </w:pPr>
            <w:r>
              <w:rPr>
                <w:rFonts w:ascii="Calibri" w:eastAsia="Calibri" w:hAnsi="Calibri" w:cs="Calibri"/>
              </w:rPr>
              <w:t xml:space="preserve">Year Indiana Office Established (if </w:t>
            </w:r>
            <w:r>
              <w:rPr>
                <w:rFonts w:ascii="Calibri" w:eastAsia="Calibri" w:hAnsi="Calibri" w:cs="Calibri"/>
              </w:rPr>
              <w:lastRenderedPageBreak/>
              <w:t>applicable)</w:t>
            </w:r>
          </w:p>
        </w:tc>
        <w:tc>
          <w:tcPr>
            <w:tcW w:w="4294" w:type="dxa"/>
            <w:shd w:val="clear" w:color="auto" w:fill="FFFF99"/>
          </w:tcPr>
          <w:p w14:paraId="64A9F975" w14:textId="77777777" w:rsidR="00FE4935" w:rsidRDefault="00DC6CCB">
            <w:pPr>
              <w:rPr>
                <w:rFonts w:ascii="Calibri" w:eastAsia="Calibri" w:hAnsi="Calibri" w:cs="Calibri"/>
              </w:rPr>
            </w:pPr>
            <w:r>
              <w:rPr>
                <w:rFonts w:ascii="Calibri" w:eastAsia="Calibri" w:hAnsi="Calibri" w:cs="Calibri"/>
              </w:rPr>
              <w:lastRenderedPageBreak/>
              <w:t>1998</w:t>
            </w:r>
          </w:p>
        </w:tc>
      </w:tr>
      <w:tr w:rsidR="00FE4935" w14:paraId="64A9F979" w14:textId="77777777">
        <w:tc>
          <w:tcPr>
            <w:tcW w:w="4336" w:type="dxa"/>
            <w:vAlign w:val="bottom"/>
          </w:tcPr>
          <w:p w14:paraId="64A9F977" w14:textId="77777777" w:rsidR="00FE4935" w:rsidRDefault="00DC6CCB">
            <w:pPr>
              <w:rPr>
                <w:rFonts w:ascii="Calibri" w:eastAsia="Calibri" w:hAnsi="Calibri" w:cs="Calibri"/>
              </w:rPr>
            </w:pPr>
            <w:r>
              <w:rPr>
                <w:rFonts w:ascii="Calibri" w:eastAsia="Calibri" w:hAnsi="Calibri" w:cs="Calibri"/>
              </w:rPr>
              <w:t>Parent Company (if applicable)</w:t>
            </w:r>
          </w:p>
        </w:tc>
        <w:tc>
          <w:tcPr>
            <w:tcW w:w="4294" w:type="dxa"/>
            <w:shd w:val="clear" w:color="auto" w:fill="FFFF99"/>
          </w:tcPr>
          <w:p w14:paraId="64A9F978" w14:textId="3E32A894" w:rsidR="00FE4935" w:rsidRDefault="006F0C4B">
            <w:pPr>
              <w:rPr>
                <w:rFonts w:ascii="Calibri" w:eastAsia="Calibri" w:hAnsi="Calibri" w:cs="Calibri"/>
              </w:rPr>
            </w:pPr>
            <w:r>
              <w:rPr>
                <w:rFonts w:ascii="Calibri" w:eastAsia="Calibri" w:hAnsi="Calibri" w:cs="Calibri"/>
              </w:rPr>
              <w:t>N/A</w:t>
            </w:r>
          </w:p>
        </w:tc>
      </w:tr>
      <w:tr w:rsidR="00FE4935" w14:paraId="64A9F97C" w14:textId="77777777">
        <w:tc>
          <w:tcPr>
            <w:tcW w:w="4336" w:type="dxa"/>
            <w:vAlign w:val="bottom"/>
          </w:tcPr>
          <w:p w14:paraId="64A9F97A" w14:textId="77777777" w:rsidR="00FE4935" w:rsidRDefault="00DC6CCB">
            <w:pPr>
              <w:rPr>
                <w:rFonts w:ascii="Calibri" w:eastAsia="Calibri" w:hAnsi="Calibri" w:cs="Calibri"/>
              </w:rPr>
            </w:pPr>
            <w:r>
              <w:rPr>
                <w:rFonts w:ascii="Calibri" w:eastAsia="Calibri" w:hAnsi="Calibri" w:cs="Calibri"/>
              </w:rPr>
              <w:t>Revenues ($MM, previous year)</w:t>
            </w:r>
          </w:p>
        </w:tc>
        <w:tc>
          <w:tcPr>
            <w:tcW w:w="4294" w:type="dxa"/>
            <w:shd w:val="clear" w:color="auto" w:fill="FFFF99"/>
          </w:tcPr>
          <w:p w14:paraId="64A9F97B" w14:textId="77777777" w:rsidR="00FE4935" w:rsidRDefault="00DC6CCB">
            <w:pPr>
              <w:rPr>
                <w:rFonts w:ascii="Calibri" w:eastAsia="Calibri" w:hAnsi="Calibri" w:cs="Calibri"/>
              </w:rPr>
            </w:pPr>
            <w:r>
              <w:rPr>
                <w:rFonts w:ascii="Calibri" w:eastAsia="Calibri" w:hAnsi="Calibri" w:cs="Calibri"/>
              </w:rPr>
              <w:t>$8,206,789</w:t>
            </w:r>
          </w:p>
        </w:tc>
      </w:tr>
      <w:tr w:rsidR="00FE4935" w14:paraId="64A9F97F" w14:textId="77777777">
        <w:tc>
          <w:tcPr>
            <w:tcW w:w="4336" w:type="dxa"/>
            <w:vAlign w:val="bottom"/>
          </w:tcPr>
          <w:p w14:paraId="64A9F97D" w14:textId="77777777" w:rsidR="00FE4935" w:rsidRDefault="00DC6CCB">
            <w:pPr>
              <w:rPr>
                <w:rFonts w:ascii="Calibri" w:eastAsia="Calibri" w:hAnsi="Calibri" w:cs="Calibri"/>
              </w:rPr>
            </w:pPr>
            <w:r>
              <w:rPr>
                <w:rFonts w:ascii="Calibri" w:eastAsia="Calibri" w:hAnsi="Calibri" w:cs="Calibri"/>
              </w:rPr>
              <w:t>Revenues ($MM, 2 years prior)</w:t>
            </w:r>
          </w:p>
        </w:tc>
        <w:tc>
          <w:tcPr>
            <w:tcW w:w="4294" w:type="dxa"/>
            <w:shd w:val="clear" w:color="auto" w:fill="FFFF99"/>
          </w:tcPr>
          <w:p w14:paraId="64A9F97E" w14:textId="77777777" w:rsidR="00FE4935" w:rsidRDefault="00DC6CCB">
            <w:pPr>
              <w:rPr>
                <w:rFonts w:ascii="Calibri" w:eastAsia="Calibri" w:hAnsi="Calibri" w:cs="Calibri"/>
                <w:i/>
              </w:rPr>
            </w:pPr>
            <w:r>
              <w:rPr>
                <w:rFonts w:ascii="Calibri" w:eastAsia="Calibri" w:hAnsi="Calibri" w:cs="Calibri"/>
              </w:rPr>
              <w:t xml:space="preserve">$7,681,257 (2022 audit) $7,638,704 (2023 audit) - </w:t>
            </w:r>
            <w:r>
              <w:rPr>
                <w:rFonts w:ascii="Calibri" w:eastAsia="Calibri" w:hAnsi="Calibri" w:cs="Calibri"/>
                <w:i/>
              </w:rPr>
              <w:t>which one?</w:t>
            </w:r>
          </w:p>
        </w:tc>
      </w:tr>
      <w:tr w:rsidR="00FE4935" w14:paraId="64A9F983" w14:textId="77777777">
        <w:tc>
          <w:tcPr>
            <w:tcW w:w="4336" w:type="dxa"/>
            <w:vAlign w:val="bottom"/>
          </w:tcPr>
          <w:p w14:paraId="64A9F980" w14:textId="77777777" w:rsidR="00FE4935" w:rsidRDefault="00DC6CCB">
            <w:pPr>
              <w:rPr>
                <w:rFonts w:ascii="Calibri" w:eastAsia="Calibri" w:hAnsi="Calibri" w:cs="Calibri"/>
              </w:rPr>
            </w:pPr>
            <w:r>
              <w:rPr>
                <w:rFonts w:ascii="Calibri" w:eastAsia="Calibri" w:hAnsi="Calibri" w:cs="Calibri"/>
              </w:rPr>
              <w:t>% Of Revenue from Indiana customers</w:t>
            </w:r>
          </w:p>
        </w:tc>
        <w:tc>
          <w:tcPr>
            <w:tcW w:w="4294" w:type="dxa"/>
            <w:shd w:val="clear" w:color="auto" w:fill="FFFF99"/>
          </w:tcPr>
          <w:p w14:paraId="64A9F981" w14:textId="77777777" w:rsidR="00FE4935" w:rsidRDefault="00DC6CCB">
            <w:pPr>
              <w:ind w:hanging="2"/>
              <w:rPr>
                <w:rFonts w:ascii="Calibri" w:eastAsia="Calibri" w:hAnsi="Calibri" w:cs="Calibri"/>
              </w:rPr>
            </w:pPr>
            <w:r>
              <w:rPr>
                <w:rFonts w:ascii="Calibri" w:eastAsia="Calibri" w:hAnsi="Calibri" w:cs="Calibri"/>
              </w:rPr>
              <w:t>School Fee-For-Service = 100% Indiana Clients</w:t>
            </w:r>
          </w:p>
          <w:p w14:paraId="64A9F982" w14:textId="77777777" w:rsidR="00FE4935" w:rsidRDefault="00DC6CCB">
            <w:pPr>
              <w:ind w:hanging="2"/>
              <w:rPr>
                <w:rFonts w:ascii="Calibri" w:eastAsia="Calibri" w:hAnsi="Calibri" w:cs="Calibri"/>
              </w:rPr>
            </w:pPr>
            <w:r>
              <w:rPr>
                <w:rFonts w:ascii="Calibri" w:eastAsia="Calibri" w:hAnsi="Calibri" w:cs="Calibri"/>
              </w:rPr>
              <w:t>Private Donors = 81% Indiana residents, foundations, corporations, churches, civic groups, etc.</w:t>
            </w:r>
          </w:p>
        </w:tc>
      </w:tr>
    </w:tbl>
    <w:p w14:paraId="64A9F984" w14:textId="77777777" w:rsidR="00FE4935" w:rsidRDefault="00FE4935">
      <w:pPr>
        <w:rPr>
          <w:rFonts w:ascii="Calibri" w:eastAsia="Calibri" w:hAnsi="Calibri" w:cs="Calibri"/>
          <w:b/>
        </w:rPr>
      </w:pPr>
    </w:p>
    <w:p w14:paraId="64A9F985" w14:textId="77777777" w:rsidR="00FE4935" w:rsidRDefault="00DC6CCB">
      <w:pPr>
        <w:widowControl/>
        <w:numPr>
          <w:ilvl w:val="1"/>
          <w:numId w:val="1"/>
        </w:numPr>
        <w:rPr>
          <w:rFonts w:ascii="Calibri" w:eastAsia="Calibri" w:hAnsi="Calibri" w:cs="Calibri"/>
          <w:b/>
        </w:rPr>
      </w:pPr>
      <w:bookmarkStart w:id="3" w:name="_1fob9te" w:colFirst="0" w:colLast="0"/>
      <w:bookmarkEnd w:id="3"/>
      <w:r>
        <w:rPr>
          <w:rFonts w:ascii="Calibri" w:eastAsia="Calibri" w:hAnsi="Calibri" w:cs="Calibri"/>
        </w:rPr>
        <w:t>Does your Company have a formal disaster recovery plan? Please provide a yes/no response.  If no, please provide an explanation of any alternative solution your company has to offer.  If yes, please note and include as an attachment.</w:t>
      </w:r>
    </w:p>
    <w:tbl>
      <w:tblPr>
        <w:tblStyle w:val="7"/>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FE4935" w14:paraId="64A9F987" w14:textId="77777777">
        <w:tc>
          <w:tcPr>
            <w:tcW w:w="8630" w:type="dxa"/>
            <w:shd w:val="clear" w:color="auto" w:fill="FFFF99"/>
          </w:tcPr>
          <w:p w14:paraId="5A2688AD" w14:textId="4C85FDE1" w:rsidR="00F3649F" w:rsidRDefault="00E163F4" w:rsidP="00064F8C">
            <w:pPr>
              <w:ind w:left="-30" w:firstLine="360"/>
              <w:contextualSpacing/>
              <w:rPr>
                <w:rFonts w:ascii="Calibri" w:eastAsia="Garamond" w:hAnsi="Calibri" w:cs="Calibri"/>
              </w:rPr>
            </w:pPr>
            <w:r w:rsidRPr="00C4393E">
              <w:rPr>
                <w:rFonts w:ascii="Calibri" w:eastAsia="Garamond" w:hAnsi="Calibri" w:cs="Calibri"/>
              </w:rPr>
              <w:t>No. Youth First does not have a formal (written) disaster recovery plan</w:t>
            </w:r>
            <w:r w:rsidR="00EE65DF">
              <w:rPr>
                <w:rFonts w:ascii="Calibri" w:eastAsia="Garamond" w:hAnsi="Calibri" w:cs="Calibri"/>
              </w:rPr>
              <w:t xml:space="preserve"> but has the following systems and processes in place:</w:t>
            </w:r>
          </w:p>
          <w:p w14:paraId="1AC03889" w14:textId="71098280" w:rsidR="00E163F4" w:rsidRDefault="00F3649F" w:rsidP="00064F8C">
            <w:pPr>
              <w:ind w:left="-30" w:firstLine="360"/>
              <w:contextualSpacing/>
              <w:rPr>
                <w:rFonts w:ascii="Calibri" w:eastAsia="Garamond" w:hAnsi="Calibri" w:cs="Calibri"/>
              </w:rPr>
            </w:pPr>
            <w:r>
              <w:rPr>
                <w:rFonts w:ascii="Calibri" w:eastAsia="Garamond" w:hAnsi="Calibri" w:cs="Calibri"/>
              </w:rPr>
              <w:t xml:space="preserve">IT SECURITY: </w:t>
            </w:r>
            <w:r w:rsidR="00E163F4" w:rsidRPr="00C4393E">
              <w:rPr>
                <w:rFonts w:ascii="Calibri" w:eastAsia="Garamond" w:hAnsi="Calibri" w:cs="Calibri"/>
              </w:rPr>
              <w:t>Y</w:t>
            </w:r>
            <w:r w:rsidR="00E163F4">
              <w:rPr>
                <w:rFonts w:ascii="Calibri" w:eastAsia="Garamond" w:hAnsi="Calibri" w:cs="Calibri"/>
              </w:rPr>
              <w:t xml:space="preserve">F </w:t>
            </w:r>
            <w:r w:rsidR="00E163F4" w:rsidRPr="00C4393E">
              <w:rPr>
                <w:rFonts w:ascii="Calibri" w:eastAsia="Garamond" w:hAnsi="Calibri" w:cs="Calibri"/>
              </w:rPr>
              <w:t>utilizes a cloud-based Microsoft Azure SharePoint server managed by a contracted managed services provide</w:t>
            </w:r>
            <w:r w:rsidR="00346DFF">
              <w:rPr>
                <w:rFonts w:ascii="Calibri" w:eastAsia="Garamond" w:hAnsi="Calibri" w:cs="Calibri"/>
              </w:rPr>
              <w:t xml:space="preserve">r to </w:t>
            </w:r>
            <w:r w:rsidR="00E163F4" w:rsidRPr="00C4393E">
              <w:rPr>
                <w:rFonts w:ascii="Calibri" w:eastAsia="Garamond" w:hAnsi="Calibri" w:cs="Calibri"/>
              </w:rPr>
              <w:t xml:space="preserve">ensure firewall protections and manages real-time data backup systems. Additionally, we contract with three </w:t>
            </w:r>
            <w:r w:rsidR="00064F8C" w:rsidRPr="00064F8C">
              <w:rPr>
                <w:rFonts w:ascii="Calibri" w:eastAsia="Garamond" w:hAnsi="Calibri" w:cs="Calibri"/>
              </w:rPr>
              <w:t>reputable</w:t>
            </w:r>
            <w:r w:rsidR="00E163F4" w:rsidRPr="00064F8C">
              <w:rPr>
                <w:rFonts w:ascii="Calibri" w:eastAsia="Garamond" w:hAnsi="Calibri" w:cs="Calibri"/>
              </w:rPr>
              <w:t xml:space="preserve"> </w:t>
            </w:r>
            <w:r w:rsidR="00E163F4" w:rsidRPr="00C4393E">
              <w:rPr>
                <w:rFonts w:ascii="Calibri" w:eastAsia="Garamond" w:hAnsi="Calibri" w:cs="Calibri"/>
              </w:rPr>
              <w:t>information technology vendors to host important systems.  We use Social Solutions</w:t>
            </w:r>
            <w:r w:rsidR="00E163F4" w:rsidRPr="00064F8C">
              <w:rPr>
                <w:rFonts w:ascii="Calibri" w:eastAsia="Garamond" w:hAnsi="Calibri" w:cs="Calibri"/>
              </w:rPr>
              <w:t xml:space="preserve"> (</w:t>
            </w:r>
            <w:r w:rsidR="00064F8C" w:rsidRPr="00064F8C">
              <w:rPr>
                <w:rFonts w:ascii="Calibri" w:eastAsia="Garamond" w:hAnsi="Calibri" w:cs="Calibri"/>
              </w:rPr>
              <w:t>program data</w:t>
            </w:r>
            <w:r w:rsidR="00E163F4" w:rsidRPr="00064F8C">
              <w:rPr>
                <w:rFonts w:ascii="Calibri" w:eastAsia="Garamond" w:hAnsi="Calibri" w:cs="Calibri"/>
              </w:rPr>
              <w:t xml:space="preserve"> </w:t>
            </w:r>
            <w:r w:rsidR="00E163F4" w:rsidRPr="00C4393E">
              <w:rPr>
                <w:rFonts w:ascii="Calibri" w:eastAsia="Garamond" w:hAnsi="Calibri" w:cs="Calibri"/>
              </w:rPr>
              <w:t xml:space="preserve">management), Salesforce (private fundraising database) and Sage Intacct (financial management) for cloud-based systems that are data encrypted, backed up, and recoverable under those company’s policies and procedures. </w:t>
            </w:r>
          </w:p>
          <w:p w14:paraId="5A9A90EC" w14:textId="77777777" w:rsidR="00FE4935" w:rsidRDefault="00F3649F" w:rsidP="00E163F4">
            <w:pPr>
              <w:ind w:left="-30" w:firstLine="360"/>
              <w:contextualSpacing/>
              <w:rPr>
                <w:rFonts w:ascii="Calibri" w:eastAsia="Garamond" w:hAnsi="Calibri" w:cs="Calibri"/>
              </w:rPr>
            </w:pPr>
            <w:r>
              <w:rPr>
                <w:rFonts w:ascii="Calibri" w:eastAsia="Garamond" w:hAnsi="Calibri" w:cs="Calibri"/>
              </w:rPr>
              <w:t xml:space="preserve">EMERGENCY LEADERSHIP SUCCESSION: </w:t>
            </w:r>
            <w:r w:rsidR="00E163F4" w:rsidRPr="00C4393E">
              <w:rPr>
                <w:rFonts w:ascii="Calibri" w:eastAsia="Garamond" w:hAnsi="Calibri" w:cs="Calibri"/>
              </w:rPr>
              <w:t>We have a</w:t>
            </w:r>
            <w:r w:rsidR="00EE65DF">
              <w:rPr>
                <w:rFonts w:ascii="Calibri" w:eastAsia="Garamond" w:hAnsi="Calibri" w:cs="Calibri"/>
              </w:rPr>
              <w:t>n emergency succession plan</w:t>
            </w:r>
            <w:r w:rsidR="00E163F4" w:rsidRPr="00C4393E">
              <w:rPr>
                <w:rFonts w:ascii="Calibri" w:eastAsia="Garamond" w:hAnsi="Calibri" w:cs="Calibri"/>
              </w:rPr>
              <w:t xml:space="preserve"> in place </w:t>
            </w:r>
            <w:r w:rsidR="00064F8C">
              <w:rPr>
                <w:rFonts w:ascii="Calibri" w:eastAsia="Garamond" w:hAnsi="Calibri" w:cs="Calibri"/>
              </w:rPr>
              <w:t xml:space="preserve">for </w:t>
            </w:r>
            <w:r w:rsidR="00EE65DF">
              <w:rPr>
                <w:rFonts w:ascii="Calibri" w:eastAsia="Garamond" w:hAnsi="Calibri" w:cs="Calibri"/>
              </w:rPr>
              <w:t>executive leadership, and</w:t>
            </w:r>
            <w:r w:rsidR="00E163F4" w:rsidRPr="00C4393E">
              <w:rPr>
                <w:rFonts w:ascii="Calibri" w:eastAsia="Garamond" w:hAnsi="Calibri" w:cs="Calibri"/>
              </w:rPr>
              <w:t xml:space="preserve"> the board’s Audit &amp; Risk Committee</w:t>
            </w:r>
            <w:r w:rsidR="00EE65DF">
              <w:rPr>
                <w:rFonts w:ascii="Calibri" w:eastAsia="Garamond" w:hAnsi="Calibri" w:cs="Calibri"/>
              </w:rPr>
              <w:t xml:space="preserve"> annually conducts a tabletop exercise to test this plan</w:t>
            </w:r>
            <w:r w:rsidR="00E163F4" w:rsidRPr="00C4393E">
              <w:rPr>
                <w:rFonts w:ascii="Calibri" w:eastAsia="Garamond" w:hAnsi="Calibri" w:cs="Calibri"/>
              </w:rPr>
              <w:t xml:space="preserve">. </w:t>
            </w:r>
          </w:p>
          <w:p w14:paraId="64A9F986" w14:textId="31D2F78E" w:rsidR="00EE65DF" w:rsidRPr="00E163F4" w:rsidRDefault="00EE65DF" w:rsidP="00E163F4">
            <w:pPr>
              <w:ind w:left="-30" w:firstLine="360"/>
              <w:contextualSpacing/>
              <w:rPr>
                <w:rFonts w:ascii="Calibri" w:eastAsia="Garamond" w:hAnsi="Calibri" w:cs="Calibri"/>
              </w:rPr>
            </w:pPr>
            <w:r>
              <w:rPr>
                <w:rFonts w:ascii="Calibri" w:eastAsia="Garamond" w:hAnsi="Calibri" w:cs="Calibri"/>
              </w:rPr>
              <w:t>REMOTE WORK CAPABILITY: All YF staff responsibilities can be performed remotely, including program delivery in all three prevention tiers. This capability was developed and tested during the COVID-19 pandemic.</w:t>
            </w:r>
          </w:p>
        </w:tc>
      </w:tr>
    </w:tbl>
    <w:p w14:paraId="64A9F988" w14:textId="77777777" w:rsidR="00FE4935" w:rsidRDefault="00FE4935">
      <w:pPr>
        <w:widowControl/>
        <w:ind w:left="1080"/>
        <w:rPr>
          <w:rFonts w:ascii="Calibri" w:eastAsia="Calibri" w:hAnsi="Calibri" w:cs="Calibri"/>
          <w:b/>
        </w:rPr>
      </w:pPr>
    </w:p>
    <w:p w14:paraId="64A9F989" w14:textId="77777777" w:rsidR="00FE4935" w:rsidRDefault="00DC6CCB">
      <w:pPr>
        <w:widowControl/>
        <w:numPr>
          <w:ilvl w:val="1"/>
          <w:numId w:val="1"/>
        </w:numPr>
        <w:rPr>
          <w:rFonts w:ascii="Calibri" w:eastAsia="Calibri" w:hAnsi="Calibri" w:cs="Calibri"/>
          <w:b/>
        </w:rPr>
      </w:pPr>
      <w:bookmarkStart w:id="4" w:name="_3znysh7" w:colFirst="0" w:colLast="0"/>
      <w:bookmarkEnd w:id="4"/>
      <w:r>
        <w:rPr>
          <w:rFonts w:ascii="Calibri" w:eastAsia="Calibri" w:hAnsi="Calibri" w:cs="Calibri"/>
        </w:rPr>
        <w:t>What is your company’s technology and process for securing any State information that is maintained within your company?</w:t>
      </w:r>
    </w:p>
    <w:tbl>
      <w:tblPr>
        <w:tblStyle w:val="6"/>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FE4935" w14:paraId="64A9F98B" w14:textId="77777777">
        <w:tc>
          <w:tcPr>
            <w:tcW w:w="8630" w:type="dxa"/>
            <w:shd w:val="clear" w:color="auto" w:fill="FFFF99"/>
          </w:tcPr>
          <w:p w14:paraId="64A9F98A" w14:textId="4507C7CD" w:rsidR="00FE4935" w:rsidRDefault="00F3649F">
            <w:pPr>
              <w:rPr>
                <w:rFonts w:ascii="Calibri" w:eastAsia="Calibri" w:hAnsi="Calibri" w:cs="Calibri"/>
              </w:rPr>
            </w:pPr>
            <w:r>
              <w:rPr>
                <w:rFonts w:ascii="Calibri" w:eastAsia="Calibri" w:hAnsi="Calibri" w:cs="Calibri"/>
              </w:rPr>
              <w:t xml:space="preserve">     </w:t>
            </w:r>
            <w:r w:rsidR="00064F8C">
              <w:rPr>
                <w:rFonts w:ascii="Calibri" w:eastAsia="Calibri" w:hAnsi="Calibri" w:cs="Calibri"/>
              </w:rPr>
              <w:t xml:space="preserve">For this type of contracted service, we do not foresee the necessity of obtaining any State information that would need to be maintained within our company. In the unlikely event this were to occur, the information would be maintained according to our existing infrastructure described in the above answer. </w:t>
            </w:r>
            <w:r w:rsidR="00064F8C" w:rsidRPr="00C4393E">
              <w:rPr>
                <w:rFonts w:ascii="Calibri" w:eastAsia="Garamond" w:hAnsi="Calibri" w:cs="Calibri"/>
              </w:rPr>
              <w:t>A</w:t>
            </w:r>
            <w:r w:rsidR="00064F8C">
              <w:rPr>
                <w:rFonts w:ascii="Calibri" w:eastAsia="Garamond" w:hAnsi="Calibri" w:cs="Calibri"/>
              </w:rPr>
              <w:t>dditionally, a</w:t>
            </w:r>
            <w:r w:rsidR="00064F8C" w:rsidRPr="00C4393E">
              <w:rPr>
                <w:rFonts w:ascii="Calibri" w:eastAsia="Garamond" w:hAnsi="Calibri" w:cs="Calibri"/>
              </w:rPr>
              <w:t xml:space="preserve">ll company information is stored within systems that are password protected, </w:t>
            </w:r>
            <w:r w:rsidR="00064F8C">
              <w:rPr>
                <w:rFonts w:ascii="Calibri" w:eastAsia="Garamond" w:hAnsi="Calibri" w:cs="Calibri"/>
              </w:rPr>
              <w:t xml:space="preserve">with </w:t>
            </w:r>
            <w:r w:rsidR="00064F8C" w:rsidRPr="00C4393E">
              <w:rPr>
                <w:rFonts w:ascii="Calibri" w:eastAsia="Garamond" w:hAnsi="Calibri" w:cs="Calibri"/>
              </w:rPr>
              <w:t>multi-factor authentication, and with system access limited to only authorized users.</w:t>
            </w:r>
          </w:p>
        </w:tc>
      </w:tr>
    </w:tbl>
    <w:p w14:paraId="64A9F98C" w14:textId="77777777" w:rsidR="00FE4935" w:rsidRDefault="00FE4935">
      <w:pPr>
        <w:rPr>
          <w:rFonts w:ascii="Calibri" w:eastAsia="Calibri" w:hAnsi="Calibri" w:cs="Calibri"/>
          <w:b/>
        </w:rPr>
      </w:pPr>
    </w:p>
    <w:p w14:paraId="64A9F98D" w14:textId="77777777" w:rsidR="00FE4935" w:rsidRDefault="00DC6CCB">
      <w:pPr>
        <w:widowControl/>
        <w:numPr>
          <w:ilvl w:val="2"/>
          <w:numId w:val="2"/>
        </w:numPr>
        <w:jc w:val="both"/>
        <w:rPr>
          <w:rFonts w:ascii="Calibri" w:eastAsia="Calibri" w:hAnsi="Calibri" w:cs="Calibri"/>
        </w:rPr>
      </w:pPr>
      <w:r>
        <w:rPr>
          <w:rFonts w:ascii="Calibri" w:eastAsia="Calibri" w:hAnsi="Calibri" w:cs="Calibri"/>
          <w:b/>
        </w:rPr>
        <w:t xml:space="preserve">Experience Serving State Governments - </w:t>
      </w:r>
      <w:r>
        <w:rPr>
          <w:rFonts w:ascii="Calibri" w:eastAsia="Calibri" w:hAnsi="Calibri" w:cs="Calibri"/>
        </w:rPr>
        <w:t>Please provide a brief description of your company’s experience in serving state governments and/or quasi-governmental accounts.</w:t>
      </w:r>
    </w:p>
    <w:tbl>
      <w:tblPr>
        <w:tblStyle w:val="5"/>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FE4935" w14:paraId="64A9F98F" w14:textId="77777777">
        <w:tc>
          <w:tcPr>
            <w:tcW w:w="8630" w:type="dxa"/>
            <w:shd w:val="clear" w:color="auto" w:fill="FFFF99"/>
          </w:tcPr>
          <w:p w14:paraId="64A9F98E" w14:textId="76F437AB" w:rsidR="00FE4935" w:rsidRDefault="009768AF">
            <w:pPr>
              <w:ind w:firstLine="360"/>
              <w:rPr>
                <w:rFonts w:ascii="Calibri" w:eastAsia="Calibri" w:hAnsi="Calibri" w:cs="Calibri"/>
              </w:rPr>
            </w:pPr>
            <w:r>
              <w:rPr>
                <w:rFonts w:ascii="Calibri" w:eastAsia="Calibri" w:hAnsi="Calibri" w:cs="Calibri"/>
              </w:rPr>
              <w:lastRenderedPageBreak/>
              <w:t xml:space="preserve">In addition to being the State’s contracted provider for the Southern Region with this particular source of funding for the past four years, </w:t>
            </w:r>
            <w:r w:rsidR="00DC6CCB">
              <w:rPr>
                <w:rFonts w:ascii="Calibri" w:eastAsia="Calibri" w:hAnsi="Calibri" w:cs="Calibri"/>
              </w:rPr>
              <w:t>YF has a long history of providing evidence-based programs to Indiana schools and communities with revenue obtained through competitive grants offered by the Indiana Department of Health, the Indiana Family and Social Services Administration, and the Indiana Criminal Justice Institute. Through these funding opportunities, we have obtained vital experience in how to scale our model of services, including how to conduct community assessments and build relationships with new school partners in a short period of time, and how to create effective mechanisms for accountability reporting to our state government funders on both our scaling efforts and our program outputs and outcomes.</w:t>
            </w:r>
          </w:p>
        </w:tc>
      </w:tr>
    </w:tbl>
    <w:p w14:paraId="64A9F990" w14:textId="77777777" w:rsidR="00FE4935" w:rsidRDefault="00FE4935">
      <w:pPr>
        <w:rPr>
          <w:rFonts w:ascii="Calibri" w:eastAsia="Calibri" w:hAnsi="Calibri" w:cs="Calibri"/>
        </w:rPr>
      </w:pPr>
    </w:p>
    <w:p w14:paraId="64A9F991" w14:textId="77777777" w:rsidR="00FE4935" w:rsidRDefault="00DC6CCB">
      <w:pPr>
        <w:widowControl/>
        <w:numPr>
          <w:ilvl w:val="2"/>
          <w:numId w:val="2"/>
        </w:numPr>
        <w:jc w:val="both"/>
        <w:rPr>
          <w:rFonts w:ascii="Calibri" w:eastAsia="Calibri" w:hAnsi="Calibri" w:cs="Calibri"/>
        </w:rPr>
      </w:pPr>
      <w:r>
        <w:rPr>
          <w:rFonts w:ascii="Calibri" w:eastAsia="Calibri" w:hAnsi="Calibri" w:cs="Calibri"/>
          <w:b/>
        </w:rPr>
        <w:t xml:space="preserve">Experience Serving Similar Clients - </w:t>
      </w:r>
      <w:r>
        <w:rPr>
          <w:rFonts w:ascii="Calibri" w:eastAsia="Calibri" w:hAnsi="Calibri" w:cs="Calibri"/>
        </w:rPr>
        <w:t>Please describe your company’s experience in serving customers of a similar size to the State with similar scope.  Please provide specific clients and detailed examples.</w:t>
      </w:r>
    </w:p>
    <w:tbl>
      <w:tblPr>
        <w:tblStyle w:val="4"/>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FE4935" w14:paraId="64A9F993" w14:textId="77777777">
        <w:tc>
          <w:tcPr>
            <w:tcW w:w="8630" w:type="dxa"/>
            <w:shd w:val="clear" w:color="auto" w:fill="FFFF99"/>
          </w:tcPr>
          <w:p w14:paraId="64A9F992" w14:textId="1F3B67C3" w:rsidR="00FE4935" w:rsidRDefault="006F0C4B" w:rsidP="009768AF">
            <w:pPr>
              <w:ind w:firstLine="330"/>
              <w:rPr>
                <w:rFonts w:ascii="Calibri" w:eastAsia="Calibri" w:hAnsi="Calibri" w:cs="Calibri"/>
              </w:rPr>
            </w:pPr>
            <w:r>
              <w:rPr>
                <w:rFonts w:ascii="Calibri" w:eastAsia="Calibri" w:hAnsi="Calibri" w:cs="Calibri"/>
              </w:rPr>
              <w:t>We have no experience serving any other state governments other than our home state of Indiana.</w:t>
            </w:r>
          </w:p>
        </w:tc>
      </w:tr>
    </w:tbl>
    <w:p w14:paraId="64A9F994" w14:textId="77777777" w:rsidR="00FE4935" w:rsidRDefault="00FE4935">
      <w:pPr>
        <w:widowControl/>
        <w:tabs>
          <w:tab w:val="left" w:pos="360"/>
        </w:tabs>
        <w:jc w:val="both"/>
        <w:rPr>
          <w:rFonts w:ascii="Calibri" w:eastAsia="Calibri" w:hAnsi="Calibri" w:cs="Calibri"/>
          <w:b/>
        </w:rPr>
      </w:pPr>
    </w:p>
    <w:p w14:paraId="64A9F995" w14:textId="77777777" w:rsidR="00FE4935" w:rsidRDefault="00DC6CCB">
      <w:pPr>
        <w:widowControl/>
        <w:numPr>
          <w:ilvl w:val="2"/>
          <w:numId w:val="2"/>
        </w:numPr>
        <w:tabs>
          <w:tab w:val="left" w:pos="360"/>
        </w:tabs>
        <w:jc w:val="both"/>
        <w:rPr>
          <w:rFonts w:ascii="Calibri" w:eastAsia="Calibri" w:hAnsi="Calibri" w:cs="Calibri"/>
          <w:b/>
        </w:rPr>
      </w:pPr>
      <w:r>
        <w:rPr>
          <w:rFonts w:ascii="Calibri" w:eastAsia="Calibri" w:hAnsi="Calibri" w:cs="Calibri"/>
          <w:b/>
        </w:rPr>
        <w:t xml:space="preserve">Indiana Preferences - </w:t>
      </w:r>
      <w:r>
        <w:rPr>
          <w:rFonts w:ascii="Calibri" w:eastAsia="Calibri" w:hAnsi="Calibri" w:cs="Calibri"/>
        </w:rPr>
        <w:t xml:space="preserve">Pursuant to IC 5-22-15-7, Respondent may claim only one (1) preference.  For the purposes of this RFP, this limitation to claiming one (1) preference applies to Respondent’s ability to claim eligibility for Buy Indiana points.  </w:t>
      </w:r>
      <w:r>
        <w:rPr>
          <w:rFonts w:ascii="Calibri" w:eastAsia="Calibri" w:hAnsi="Calibri" w:cs="Calibri"/>
          <w:b/>
        </w:rPr>
        <w:t>Respondent must clearly indicate which preference(s) they intend to claim. Additionally, the Respondent’s Buy Indiana status must be finalized when the RFP response is submitted to the State.</w:t>
      </w:r>
    </w:p>
    <w:p w14:paraId="64A9F996" w14:textId="77777777" w:rsidR="00FE4935" w:rsidRDefault="00FE4935">
      <w:pPr>
        <w:widowControl/>
        <w:ind w:left="1440"/>
        <w:jc w:val="both"/>
        <w:rPr>
          <w:rFonts w:ascii="Calibri" w:eastAsia="Calibri" w:hAnsi="Calibri" w:cs="Calibri"/>
        </w:rPr>
      </w:pPr>
    </w:p>
    <w:p w14:paraId="64A9F997" w14:textId="77777777" w:rsidR="00FE4935" w:rsidRDefault="00DC6CCB">
      <w:pPr>
        <w:widowControl/>
        <w:ind w:left="1440"/>
        <w:jc w:val="both"/>
        <w:rPr>
          <w:rFonts w:ascii="Calibri" w:eastAsia="Calibri" w:hAnsi="Calibri" w:cs="Calibri"/>
        </w:rPr>
      </w:pPr>
      <w:r>
        <w:rPr>
          <w:rFonts w:ascii="Calibri" w:eastAsia="Calibri" w:hAnsi="Calibri" w:cs="Calibri"/>
        </w:rPr>
        <w:t>Approval will be system generated and sent to the point of contact email address provided within the Bidder Registration profile. This is to be attached as a screenshot (copied/pasted) for response evaluation.</w:t>
      </w:r>
    </w:p>
    <w:p w14:paraId="64A9F998" w14:textId="77777777" w:rsidR="00FE4935" w:rsidRDefault="00FE4935">
      <w:pPr>
        <w:widowControl/>
        <w:ind w:left="1440"/>
        <w:jc w:val="both"/>
        <w:rPr>
          <w:rFonts w:ascii="Calibri" w:eastAsia="Calibri" w:hAnsi="Calibri" w:cs="Calibri"/>
          <w:b/>
          <w:u w:val="single"/>
        </w:rPr>
      </w:pPr>
    </w:p>
    <w:p w14:paraId="64A9F999" w14:textId="77777777" w:rsidR="00FE4935" w:rsidRDefault="00DC6CCB">
      <w:pPr>
        <w:widowControl/>
        <w:ind w:left="720" w:firstLine="720"/>
        <w:jc w:val="both"/>
        <w:rPr>
          <w:rFonts w:ascii="Calibri" w:eastAsia="Calibri" w:hAnsi="Calibri" w:cs="Calibri"/>
          <w:u w:val="single"/>
        </w:rPr>
      </w:pPr>
      <w:r>
        <w:rPr>
          <w:rFonts w:ascii="Calibri" w:eastAsia="Calibri" w:hAnsi="Calibri" w:cs="Calibri"/>
          <w:u w:val="single"/>
        </w:rPr>
        <w:t>Buy Indiana</w:t>
      </w:r>
    </w:p>
    <w:p w14:paraId="64A9F99A" w14:textId="77777777" w:rsidR="00FE4935" w:rsidRDefault="00DC6CCB">
      <w:pPr>
        <w:widowControl/>
        <w:tabs>
          <w:tab w:val="left" w:pos="360"/>
        </w:tabs>
        <w:ind w:left="720"/>
        <w:jc w:val="both"/>
        <w:rPr>
          <w:rFonts w:ascii="Calibri" w:eastAsia="Calibri" w:hAnsi="Calibri" w:cs="Calibri"/>
        </w:rPr>
      </w:pPr>
      <w:r>
        <w:rPr>
          <w:rFonts w:ascii="Calibri" w:eastAsia="Calibri" w:hAnsi="Calibri" w:cs="Calibri"/>
        </w:rPr>
        <w:tab/>
        <w:t>Refer to Section 2.7 for additional information.</w:t>
      </w:r>
    </w:p>
    <w:tbl>
      <w:tblPr>
        <w:tblStyle w:val="3"/>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FE4935" w14:paraId="64A9F99C" w14:textId="77777777">
        <w:tc>
          <w:tcPr>
            <w:tcW w:w="8630" w:type="dxa"/>
            <w:shd w:val="clear" w:color="auto" w:fill="FFFF99"/>
          </w:tcPr>
          <w:p w14:paraId="64A9F99B" w14:textId="1E3BE4DB" w:rsidR="00FE4935" w:rsidRDefault="00DC6CCB">
            <w:pPr>
              <w:widowControl/>
              <w:tabs>
                <w:tab w:val="left" w:pos="360"/>
              </w:tabs>
              <w:ind w:hanging="2"/>
              <w:jc w:val="both"/>
              <w:rPr>
                <w:rFonts w:ascii="Calibri" w:eastAsia="Calibri" w:hAnsi="Calibri" w:cs="Calibri"/>
              </w:rPr>
            </w:pPr>
            <w:r>
              <w:rPr>
                <w:rFonts w:ascii="Calibri" w:eastAsia="Calibri" w:hAnsi="Calibri" w:cs="Calibri"/>
              </w:rPr>
              <w:t xml:space="preserve">Youth First has claimed its Buy Indiana Status as a domestic company, founded and headquartered in Evansville, IN.  We had exactly 200 Indiana resident </w:t>
            </w:r>
            <w:r w:rsidR="00BD7991">
              <w:rPr>
                <w:rFonts w:ascii="Calibri" w:eastAsia="Calibri" w:hAnsi="Calibri" w:cs="Calibri"/>
              </w:rPr>
              <w:t xml:space="preserve">full-time and part-time </w:t>
            </w:r>
            <w:r>
              <w:rPr>
                <w:rFonts w:ascii="Calibri" w:eastAsia="Calibri" w:hAnsi="Calibri" w:cs="Calibri"/>
              </w:rPr>
              <w:t xml:space="preserve">employees on our last IRS Form W-2 distribution. </w:t>
            </w:r>
            <w:r w:rsidR="00DF43CA">
              <w:rPr>
                <w:rFonts w:ascii="Calibri" w:eastAsia="Calibri" w:hAnsi="Calibri" w:cs="Calibri"/>
              </w:rPr>
              <w:t xml:space="preserve">Documentation of our active </w:t>
            </w:r>
            <w:r>
              <w:rPr>
                <w:rFonts w:ascii="Calibri" w:eastAsia="Calibri" w:hAnsi="Calibri" w:cs="Calibri"/>
              </w:rPr>
              <w:t xml:space="preserve">Buy Indiana Status </w:t>
            </w:r>
            <w:r w:rsidR="00DF43CA">
              <w:rPr>
                <w:rFonts w:ascii="Calibri" w:eastAsia="Calibri" w:hAnsi="Calibri" w:cs="Calibri"/>
              </w:rPr>
              <w:t xml:space="preserve">is attached as </w:t>
            </w:r>
            <w:r w:rsidR="00DF43CA" w:rsidRPr="00DF43CA">
              <w:rPr>
                <w:rFonts w:ascii="Calibri" w:eastAsia="Calibri" w:hAnsi="Calibri" w:cs="Calibri"/>
                <w:b/>
                <w:bCs/>
              </w:rPr>
              <w:t xml:space="preserve">Exhibit </w:t>
            </w:r>
            <w:r w:rsidR="00544757">
              <w:rPr>
                <w:rFonts w:ascii="Calibri" w:eastAsia="Calibri" w:hAnsi="Calibri" w:cs="Calibri"/>
                <w:b/>
                <w:bCs/>
              </w:rPr>
              <w:t>15</w:t>
            </w:r>
            <w:r>
              <w:rPr>
                <w:rFonts w:ascii="Calibri" w:eastAsia="Calibri" w:hAnsi="Calibri" w:cs="Calibri"/>
              </w:rPr>
              <w:t>.</w:t>
            </w:r>
          </w:p>
        </w:tc>
      </w:tr>
    </w:tbl>
    <w:p w14:paraId="64A9F99D" w14:textId="77777777" w:rsidR="00FE4935" w:rsidRDefault="00FE4935">
      <w:pPr>
        <w:jc w:val="both"/>
        <w:rPr>
          <w:rFonts w:ascii="Calibri" w:eastAsia="Calibri" w:hAnsi="Calibri" w:cs="Calibri"/>
        </w:rPr>
      </w:pPr>
    </w:p>
    <w:p w14:paraId="64A9F99E" w14:textId="77777777" w:rsidR="00FE4935" w:rsidRDefault="00DC6CCB">
      <w:pPr>
        <w:widowControl/>
        <w:numPr>
          <w:ilvl w:val="2"/>
          <w:numId w:val="2"/>
        </w:numPr>
        <w:tabs>
          <w:tab w:val="left" w:pos="360"/>
        </w:tabs>
        <w:jc w:val="both"/>
        <w:rPr>
          <w:rFonts w:ascii="Calibri" w:eastAsia="Calibri" w:hAnsi="Calibri" w:cs="Calibri"/>
        </w:rPr>
      </w:pPr>
      <w:r>
        <w:rPr>
          <w:rFonts w:ascii="Calibri" w:eastAsia="Calibri" w:hAnsi="Calibri" w:cs="Calibri"/>
          <w:b/>
        </w:rPr>
        <w:t xml:space="preserve">Payment – </w:t>
      </w:r>
      <w:r>
        <w:rPr>
          <w:rFonts w:ascii="Calibri" w:eastAsia="Calibri" w:hAnsi="Calibri" w:cs="Calibri"/>
        </w:rPr>
        <w:t>Removed at the agencies request</w:t>
      </w:r>
      <w:r>
        <w:rPr>
          <w:rFonts w:ascii="Calibri" w:eastAsia="Calibri" w:hAnsi="Calibri" w:cs="Calibri"/>
          <w:b/>
        </w:rPr>
        <w:t xml:space="preserve"> </w:t>
      </w:r>
    </w:p>
    <w:tbl>
      <w:tblPr>
        <w:tblStyle w:val="2"/>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FE4935" w14:paraId="64A9F9A0" w14:textId="77777777">
        <w:tc>
          <w:tcPr>
            <w:tcW w:w="8630" w:type="dxa"/>
            <w:shd w:val="clear" w:color="auto" w:fill="FFFF99"/>
          </w:tcPr>
          <w:p w14:paraId="64A9F99F" w14:textId="6F1B4CCA" w:rsidR="00FE4935" w:rsidRDefault="006F0C4B">
            <w:pPr>
              <w:rPr>
                <w:rFonts w:ascii="Calibri" w:eastAsia="Calibri" w:hAnsi="Calibri" w:cs="Calibri"/>
              </w:rPr>
            </w:pPr>
            <w:r>
              <w:rPr>
                <w:rFonts w:ascii="Calibri" w:eastAsia="Calibri" w:hAnsi="Calibri" w:cs="Calibri"/>
              </w:rPr>
              <w:t>N/A</w:t>
            </w:r>
          </w:p>
        </w:tc>
      </w:tr>
    </w:tbl>
    <w:p w14:paraId="64A9F9A1" w14:textId="77777777" w:rsidR="00FE4935" w:rsidRDefault="00FE4935">
      <w:pPr>
        <w:widowControl/>
        <w:jc w:val="both"/>
        <w:rPr>
          <w:rFonts w:ascii="Garamond" w:eastAsia="Garamond" w:hAnsi="Garamond" w:cs="Garamond"/>
        </w:rPr>
      </w:pPr>
    </w:p>
    <w:p w14:paraId="64A9F9A2" w14:textId="77777777" w:rsidR="00FE4935" w:rsidRDefault="00DC6CCB">
      <w:pPr>
        <w:widowControl/>
        <w:numPr>
          <w:ilvl w:val="2"/>
          <w:numId w:val="2"/>
        </w:numPr>
        <w:jc w:val="both"/>
        <w:rPr>
          <w:rFonts w:ascii="Calibri" w:eastAsia="Calibri" w:hAnsi="Calibri" w:cs="Calibri"/>
        </w:rPr>
      </w:pPr>
      <w:r>
        <w:rPr>
          <w:rFonts w:ascii="Calibri" w:eastAsia="Calibri" w:hAnsi="Calibri" w:cs="Calibri"/>
          <w:b/>
        </w:rPr>
        <w:t>Extending Pricing to Other Governmental Bodies</w:t>
      </w:r>
      <w:r>
        <w:rPr>
          <w:rFonts w:ascii="Calibri" w:eastAsia="Calibri" w:hAnsi="Calibri" w:cs="Calibri"/>
        </w:rPr>
        <w:t xml:space="preserve"> – Removed at the agencies request.</w:t>
      </w:r>
    </w:p>
    <w:tbl>
      <w:tblPr>
        <w:tblStyle w:val="1"/>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FE4935" w14:paraId="64A9F9A4" w14:textId="77777777">
        <w:tc>
          <w:tcPr>
            <w:tcW w:w="8630" w:type="dxa"/>
            <w:shd w:val="clear" w:color="auto" w:fill="FFFF99"/>
          </w:tcPr>
          <w:p w14:paraId="64A9F9A3" w14:textId="7BB2BFAF" w:rsidR="00FE4935" w:rsidRDefault="006F0C4B">
            <w:pPr>
              <w:rPr>
                <w:rFonts w:ascii="Calibri" w:eastAsia="Calibri" w:hAnsi="Calibri" w:cs="Calibri"/>
              </w:rPr>
            </w:pPr>
            <w:r>
              <w:rPr>
                <w:rFonts w:ascii="Calibri" w:eastAsia="Calibri" w:hAnsi="Calibri" w:cs="Calibri"/>
              </w:rPr>
              <w:t>N/A</w:t>
            </w:r>
          </w:p>
        </w:tc>
      </w:tr>
    </w:tbl>
    <w:p w14:paraId="64A9F9A5" w14:textId="77777777" w:rsidR="00FE4935" w:rsidRDefault="00FE4935">
      <w:pPr>
        <w:widowControl/>
        <w:jc w:val="both"/>
        <w:rPr>
          <w:rFonts w:ascii="Garamond" w:eastAsia="Garamond" w:hAnsi="Garamond" w:cs="Garamond"/>
        </w:rPr>
      </w:pPr>
    </w:p>
    <w:p w14:paraId="64A9F9A6" w14:textId="77777777" w:rsidR="00FE4935" w:rsidRDefault="00FE4935">
      <w:pPr>
        <w:widowControl/>
        <w:jc w:val="both"/>
        <w:rPr>
          <w:rFonts w:ascii="Garamond" w:eastAsia="Garamond" w:hAnsi="Garamond" w:cs="Garamond"/>
        </w:rPr>
      </w:pPr>
    </w:p>
    <w:sectPr w:rsidR="00FE4935">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15724E"/>
    <w:multiLevelType w:val="multilevel"/>
    <w:tmpl w:val="DCF0A164"/>
    <w:lvl w:ilvl="0">
      <w:start w:val="2"/>
      <w:numFmt w:val="decimal"/>
      <w:lvlText w:val="%1"/>
      <w:lvlJc w:val="left"/>
      <w:pPr>
        <w:ind w:left="480" w:hanging="480"/>
      </w:pPr>
      <w:rPr>
        <w:b/>
      </w:rPr>
    </w:lvl>
    <w:lvl w:ilvl="1">
      <w:start w:val="3"/>
      <w:numFmt w:val="decimal"/>
      <w:lvlText w:val="%1.%2"/>
      <w:lvlJc w:val="left"/>
      <w:pPr>
        <w:ind w:left="480" w:hanging="480"/>
      </w:pPr>
      <w:rPr>
        <w:b/>
      </w:rPr>
    </w:lvl>
    <w:lvl w:ilvl="2">
      <w:start w:val="9"/>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 w15:restartNumberingAfterBreak="0">
    <w:nsid w:val="67B4259F"/>
    <w:multiLevelType w:val="multilevel"/>
    <w:tmpl w:val="00F87E16"/>
    <w:lvl w:ilvl="0">
      <w:start w:val="1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72D65CED"/>
    <w:multiLevelType w:val="multilevel"/>
    <w:tmpl w:val="7F8C953A"/>
    <w:lvl w:ilvl="0">
      <w:start w:val="2"/>
      <w:numFmt w:val="decimal"/>
      <w:lvlText w:val="%1"/>
      <w:lvlJc w:val="left"/>
      <w:pPr>
        <w:ind w:left="480" w:hanging="480"/>
      </w:pPr>
      <w:rPr>
        <w:b/>
      </w:rPr>
    </w:lvl>
    <w:lvl w:ilvl="1">
      <w:start w:val="3"/>
      <w:numFmt w:val="decimal"/>
      <w:lvlText w:val="%1.%2"/>
      <w:lvlJc w:val="left"/>
      <w:pPr>
        <w:ind w:left="480" w:hanging="48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num w:numId="1" w16cid:durableId="2008051936">
    <w:abstractNumId w:val="1"/>
  </w:num>
  <w:num w:numId="2" w16cid:durableId="1789739111">
    <w:abstractNumId w:val="0"/>
  </w:num>
  <w:num w:numId="3" w16cid:durableId="83114243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udith Kunst">
    <w15:presenceInfo w15:providerId="Windows Live" w15:userId="1251bb006e5f25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935"/>
    <w:rsid w:val="00064F8C"/>
    <w:rsid w:val="00234D4A"/>
    <w:rsid w:val="00243F20"/>
    <w:rsid w:val="00275B5B"/>
    <w:rsid w:val="002D0DCE"/>
    <w:rsid w:val="002D304C"/>
    <w:rsid w:val="00346DFF"/>
    <w:rsid w:val="00373731"/>
    <w:rsid w:val="00374B77"/>
    <w:rsid w:val="00395F62"/>
    <w:rsid w:val="00423B33"/>
    <w:rsid w:val="004E137A"/>
    <w:rsid w:val="00544757"/>
    <w:rsid w:val="005746E1"/>
    <w:rsid w:val="00697BD8"/>
    <w:rsid w:val="006C0F9C"/>
    <w:rsid w:val="006E42AC"/>
    <w:rsid w:val="006F0C4B"/>
    <w:rsid w:val="0073223B"/>
    <w:rsid w:val="007A3262"/>
    <w:rsid w:val="007C0469"/>
    <w:rsid w:val="00833231"/>
    <w:rsid w:val="008A152A"/>
    <w:rsid w:val="008C5A82"/>
    <w:rsid w:val="00957A94"/>
    <w:rsid w:val="009768AF"/>
    <w:rsid w:val="00A57171"/>
    <w:rsid w:val="00A83A56"/>
    <w:rsid w:val="00B70C61"/>
    <w:rsid w:val="00B84820"/>
    <w:rsid w:val="00BD7991"/>
    <w:rsid w:val="00BE34E5"/>
    <w:rsid w:val="00C44798"/>
    <w:rsid w:val="00C60372"/>
    <w:rsid w:val="00D2097C"/>
    <w:rsid w:val="00D44A5B"/>
    <w:rsid w:val="00DB6F30"/>
    <w:rsid w:val="00DC6CCB"/>
    <w:rsid w:val="00DF43CA"/>
    <w:rsid w:val="00E163F4"/>
    <w:rsid w:val="00E248C6"/>
    <w:rsid w:val="00E46387"/>
    <w:rsid w:val="00EE65DF"/>
    <w:rsid w:val="00F3649F"/>
    <w:rsid w:val="00FE49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9F8A7"/>
  <w15:docId w15:val="{28410646-4FA1-49F3-A32D-B93E8B80C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w:eastAsia="Courier" w:hAnsi="Courier" w:cs="Courier"/>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19">
    <w:name w:val="19"/>
    <w:basedOn w:val="TableNormal"/>
    <w:tblPr>
      <w:tblStyleRowBandSize w:val="1"/>
      <w:tblStyleColBandSize w:val="1"/>
      <w:tblCellMar>
        <w:left w:w="115" w:type="dxa"/>
        <w:right w:w="115" w:type="dxa"/>
      </w:tblCellMar>
    </w:tblPr>
  </w:style>
  <w:style w:type="table" w:customStyle="1" w:styleId="18">
    <w:name w:val="18"/>
    <w:basedOn w:val="TableNormal"/>
    <w:tblPr>
      <w:tblStyleRowBandSize w:val="1"/>
      <w:tblStyleColBandSize w:val="1"/>
      <w:tblCellMar>
        <w:left w:w="115" w:type="dxa"/>
        <w:right w:w="115" w:type="dxa"/>
      </w:tblCellMar>
    </w:tblPr>
  </w:style>
  <w:style w:type="table" w:customStyle="1" w:styleId="17">
    <w:name w:val="17"/>
    <w:basedOn w:val="TableNormal"/>
    <w:tblPr>
      <w:tblStyleRowBandSize w:val="1"/>
      <w:tblStyleColBandSize w:val="1"/>
      <w:tblCellMar>
        <w:left w:w="115" w:type="dxa"/>
        <w:right w:w="115" w:type="dxa"/>
      </w:tblCellMar>
    </w:tblPr>
  </w:style>
  <w:style w:type="table" w:customStyle="1" w:styleId="16">
    <w:name w:val="16"/>
    <w:basedOn w:val="TableNormal"/>
    <w:tblPr>
      <w:tblStyleRowBandSize w:val="1"/>
      <w:tblStyleColBandSize w:val="1"/>
      <w:tblCellMar>
        <w:left w:w="115" w:type="dxa"/>
        <w:right w:w="115" w:type="dxa"/>
      </w:tblCellMar>
    </w:tblPr>
  </w:style>
  <w:style w:type="table" w:customStyle="1" w:styleId="15">
    <w:name w:val="15"/>
    <w:basedOn w:val="TableNormal"/>
    <w:tblPr>
      <w:tblStyleRowBandSize w:val="1"/>
      <w:tblStyleColBandSize w:val="1"/>
      <w:tblCellMar>
        <w:left w:w="115" w:type="dxa"/>
        <w:right w:w="115" w:type="dxa"/>
      </w:tblCellMar>
    </w:tblPr>
  </w:style>
  <w:style w:type="table" w:customStyle="1" w:styleId="14">
    <w:name w:val="14"/>
    <w:basedOn w:val="TableNormal"/>
    <w:tblPr>
      <w:tblStyleRowBandSize w:val="1"/>
      <w:tblStyleColBandSize w:val="1"/>
      <w:tblCellMar>
        <w:left w:w="115" w:type="dxa"/>
        <w:right w:w="115" w:type="dxa"/>
      </w:tblCellMar>
    </w:tblPr>
  </w:style>
  <w:style w:type="table" w:customStyle="1" w:styleId="13">
    <w:name w:val="13"/>
    <w:basedOn w:val="TableNormal"/>
    <w:tblPr>
      <w:tblStyleRowBandSize w:val="1"/>
      <w:tblStyleColBandSize w:val="1"/>
      <w:tblCellMar>
        <w:left w:w="115" w:type="dxa"/>
        <w:right w:w="115" w:type="dxa"/>
      </w:tblCellMar>
    </w:tblPr>
  </w:style>
  <w:style w:type="table" w:customStyle="1" w:styleId="12">
    <w:name w:val="12"/>
    <w:basedOn w:val="TableNormal"/>
    <w:tblPr>
      <w:tblStyleRowBandSize w:val="1"/>
      <w:tblStyleColBandSize w:val="1"/>
      <w:tblCellMar>
        <w:left w:w="115" w:type="dxa"/>
        <w:right w:w="115" w:type="dxa"/>
      </w:tblCellMar>
    </w:tbl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E13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137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E137A"/>
    <w:rPr>
      <w:b/>
      <w:bCs/>
    </w:rPr>
  </w:style>
  <w:style w:type="character" w:customStyle="1" w:styleId="CommentSubjectChar">
    <w:name w:val="Comment Subject Char"/>
    <w:basedOn w:val="CommentTextChar"/>
    <w:link w:val="CommentSubject"/>
    <w:uiPriority w:val="99"/>
    <w:semiHidden/>
    <w:rsid w:val="004E137A"/>
    <w:rPr>
      <w:b/>
      <w:bCs/>
      <w:sz w:val="20"/>
      <w:szCs w:val="20"/>
    </w:rPr>
  </w:style>
  <w:style w:type="paragraph" w:styleId="NormalWeb">
    <w:name w:val="Normal (Web)"/>
    <w:basedOn w:val="Normal"/>
    <w:uiPriority w:val="99"/>
    <w:semiHidden/>
    <w:unhideWhenUsed/>
    <w:rsid w:val="00DB6F30"/>
    <w:pPr>
      <w:widowControl/>
      <w:spacing w:before="100" w:beforeAutospacing="1" w:after="100" w:afterAutospacing="1"/>
    </w:pPr>
    <w:rPr>
      <w:rFonts w:ascii="Times New Roman" w:eastAsia="Times New Roman" w:hAnsi="Times New Roman" w:cs="Times New Roman"/>
    </w:rPr>
  </w:style>
  <w:style w:type="character" w:customStyle="1" w:styleId="markmaw04lmld">
    <w:name w:val="markmaw04lmld"/>
    <w:basedOn w:val="DefaultParagraphFont"/>
    <w:rsid w:val="00DB6F30"/>
  </w:style>
  <w:style w:type="paragraph" w:styleId="Revision">
    <w:name w:val="Revision"/>
    <w:hidden/>
    <w:uiPriority w:val="99"/>
    <w:semiHidden/>
    <w:rsid w:val="008A152A"/>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ellis@orleans.k12.in.us"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rleans.k12.in.u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youthfirstinc.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im.mcwilliams@evsck12.com" TargetMode="External"/><Relationship Id="rId5" Type="http://schemas.openxmlformats.org/officeDocument/2006/relationships/numbering" Target="numbering.xml"/><Relationship Id="rId15" Type="http://schemas.openxmlformats.org/officeDocument/2006/relationships/hyperlink" Target="mailto:mpriar@evdio.org" TargetMode="External"/><Relationship Id="rId10" Type="http://schemas.openxmlformats.org/officeDocument/2006/relationships/hyperlink" Target="https://district.evscschools.com/hom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mailto:idoareferences@idoa.in.gov" TargetMode="External"/><Relationship Id="rId14" Type="http://schemas.openxmlformats.org/officeDocument/2006/relationships/hyperlink" Target="http://www.evdi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71038e7-8670-416b-a991-87fad8791dbd" xsi:nil="true"/>
    <lcf76f155ced4ddcb4097134ff3c332f xmlns="aad210be-7396-4f24-9d75-ca1fa42e9b4a">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4F2BB5F73D00E4785D4958CC937B0E5" ma:contentTypeVersion="14" ma:contentTypeDescription="Create a new document." ma:contentTypeScope="" ma:versionID="89d287a1065cc1d87849f515b9917478">
  <xsd:schema xmlns:xsd="http://www.w3.org/2001/XMLSchema" xmlns:xs="http://www.w3.org/2001/XMLSchema" xmlns:p="http://schemas.microsoft.com/office/2006/metadata/properties" xmlns:ns2="aad210be-7396-4f24-9d75-ca1fa42e9b4a" xmlns:ns3="771038e7-8670-416b-a991-87fad8791dbd" targetNamespace="http://schemas.microsoft.com/office/2006/metadata/properties" ma:root="true" ma:fieldsID="e94d5651318363b688abc46656c8b2d4" ns2:_="" ns3:_="">
    <xsd:import namespace="aad210be-7396-4f24-9d75-ca1fa42e9b4a"/>
    <xsd:import namespace="771038e7-8670-416b-a991-87fad8791d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d210be-7396-4f24-9d75-ca1fa42e9b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f984893-16a8-4fc5-8f0b-0c95e00234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71038e7-8670-416b-a991-87fad8791db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aaa03eb-583d-4ebc-b5b4-4f9ffec705f3}" ma:internalName="TaxCatchAll" ma:showField="CatchAllData" ma:web="771038e7-8670-416b-a991-87fad8791db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75F7F0-65CC-47FC-A049-806FF82DF7B6}">
  <ds:schemaRefs>
    <ds:schemaRef ds:uri="http://schemas.microsoft.com/office/2006/metadata/properties"/>
    <ds:schemaRef ds:uri="http://schemas.microsoft.com/office/infopath/2007/PartnerControls"/>
    <ds:schemaRef ds:uri="845cddbd-ebcf-434e-a6c1-3a2cff97ac56"/>
    <ds:schemaRef ds:uri="771038e7-8670-416b-a991-87fad8791dbd"/>
    <ds:schemaRef ds:uri="aad210be-7396-4f24-9d75-ca1fa42e9b4a"/>
  </ds:schemaRefs>
</ds:datastoreItem>
</file>

<file path=customXml/itemProps2.xml><?xml version="1.0" encoding="utf-8"?>
<ds:datastoreItem xmlns:ds="http://schemas.openxmlformats.org/officeDocument/2006/customXml" ds:itemID="{5F6B73A3-2B98-4BA8-A2DA-5A4347E3B4E3}">
  <ds:schemaRefs>
    <ds:schemaRef ds:uri="http://schemas.openxmlformats.org/officeDocument/2006/bibliography"/>
  </ds:schemaRefs>
</ds:datastoreItem>
</file>

<file path=customXml/itemProps3.xml><?xml version="1.0" encoding="utf-8"?>
<ds:datastoreItem xmlns:ds="http://schemas.openxmlformats.org/officeDocument/2006/customXml" ds:itemID="{033ABFA8-B517-443C-8492-587BBC8B284C}">
  <ds:schemaRefs>
    <ds:schemaRef ds:uri="http://schemas.microsoft.com/sharepoint/v3/contenttype/forms"/>
  </ds:schemaRefs>
</ds:datastoreItem>
</file>

<file path=customXml/itemProps4.xml><?xml version="1.0" encoding="utf-8"?>
<ds:datastoreItem xmlns:ds="http://schemas.openxmlformats.org/officeDocument/2006/customXml" ds:itemID="{ECEBB0E2-5DFA-4974-A5E5-7D6C52D7A0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d210be-7396-4f24-9d75-ca1fa42e9b4a"/>
    <ds:schemaRef ds:uri="771038e7-8670-416b-a991-87fad8791d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3178</Words>
  <Characters>18118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Parri Black</dc:creator>
  <cp:keywords/>
  <dc:description/>
  <cp:lastModifiedBy>Deaton, Teresa</cp:lastModifiedBy>
  <cp:revision>2</cp:revision>
  <cp:lastPrinted>2024-03-21T15:42:00Z</cp:lastPrinted>
  <dcterms:created xsi:type="dcterms:W3CDTF">2024-04-08T16:19:00Z</dcterms:created>
  <dcterms:modified xsi:type="dcterms:W3CDTF">2024-04-08T16:19:00Z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0x01010034F2BB5F73D00E4785D4958CC937B0E5</vt:lpwstr>
  </property>
</Properties>
</file>